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F6FB2" w14:textId="77777777" w:rsidR="00811944" w:rsidRPr="00771A38" w:rsidRDefault="00811944">
      <w:pPr>
        <w:rPr>
          <w:rFonts w:ascii="Segoe UI" w:hAnsi="Segoe UI" w:cs="Segoe UI"/>
        </w:rPr>
      </w:pPr>
    </w:p>
    <w:p w14:paraId="15ACE3FF" w14:textId="4BCF2C6B" w:rsidR="009B217B" w:rsidRPr="00771A38" w:rsidRDefault="005716EA" w:rsidP="00771A38">
      <w:pPr>
        <w:jc w:val="center"/>
        <w:rPr>
          <w:rFonts w:ascii="Segoe UI" w:hAnsi="Segoe UI" w:cs="Segoe UI"/>
          <w:b/>
          <w:sz w:val="28"/>
          <w:szCs w:val="28"/>
        </w:rPr>
      </w:pPr>
      <w:r w:rsidRPr="00771A38">
        <w:rPr>
          <w:rFonts w:ascii="Segoe UI" w:hAnsi="Segoe UI" w:cs="Segoe UI"/>
          <w:b/>
          <w:sz w:val="28"/>
          <w:szCs w:val="28"/>
        </w:rPr>
        <w:t>P</w:t>
      </w:r>
      <w:r w:rsidR="00687122" w:rsidRPr="00771A38">
        <w:rPr>
          <w:rFonts w:ascii="Segoe UI" w:hAnsi="Segoe UI" w:cs="Segoe UI"/>
          <w:b/>
          <w:sz w:val="28"/>
          <w:szCs w:val="28"/>
        </w:rPr>
        <w:t xml:space="preserve">rohlášení </w:t>
      </w:r>
      <w:ins w:id="0" w:author="Švecova Jitka" w:date="2025-11-06T14:43:00Z" w16du:dateUtc="2025-11-06T13:43:00Z">
        <w:r w:rsidR="00B56D46">
          <w:rPr>
            <w:rFonts w:ascii="Segoe UI" w:hAnsi="Segoe UI" w:cs="Segoe UI"/>
            <w:b/>
            <w:sz w:val="28"/>
            <w:szCs w:val="28"/>
          </w:rPr>
          <w:t>žadatele/příjemce</w:t>
        </w:r>
      </w:ins>
      <w:del w:id="1" w:author="Švecova Jitka" w:date="2025-11-06T14:43:00Z" w16du:dateUtc="2025-11-06T13:43:00Z">
        <w:r w:rsidR="00687122" w:rsidRPr="00771A38" w:rsidDel="00B56D46">
          <w:rPr>
            <w:rFonts w:ascii="Segoe UI" w:hAnsi="Segoe UI" w:cs="Segoe UI"/>
            <w:b/>
            <w:sz w:val="28"/>
            <w:szCs w:val="28"/>
          </w:rPr>
          <w:delText>zadavatele</w:delText>
        </w:r>
      </w:del>
      <w:ins w:id="2" w:author="Fronček Szabová Laura" w:date="2025-11-05T11:28:00Z" w16du:dateUtc="2025-11-05T10:28:00Z">
        <w:del w:id="3" w:author="Švecova Jitka" w:date="2025-11-06T14:43:00Z" w16du:dateUtc="2025-11-06T13:43:00Z">
          <w:r w:rsidR="00444021" w:rsidDel="00B56D46">
            <w:rPr>
              <w:rFonts w:ascii="Segoe UI" w:hAnsi="Segoe UI" w:cs="Segoe UI"/>
              <w:b/>
              <w:sz w:val="28"/>
              <w:szCs w:val="28"/>
            </w:rPr>
            <w:delText>příjemce/žadatele</w:delText>
          </w:r>
        </w:del>
      </w:ins>
    </w:p>
    <w:p w14:paraId="24B3696E" w14:textId="77777777" w:rsidR="00687122" w:rsidRDefault="00687122" w:rsidP="00687122">
      <w:pPr>
        <w:jc w:val="both"/>
        <w:rPr>
          <w:rFonts w:ascii="Segoe UI" w:hAnsi="Segoe UI" w:cs="Segoe UI"/>
        </w:rPr>
      </w:pPr>
    </w:p>
    <w:p w14:paraId="6B891F81" w14:textId="4D6BF865" w:rsidR="00687122" w:rsidRPr="00D41E77" w:rsidRDefault="00E90F94" w:rsidP="007E5187">
      <w:pPr>
        <w:jc w:val="both"/>
        <w:rPr>
          <w:rFonts w:ascii="Segoe UI" w:hAnsi="Segoe UI" w:cs="Segoe UI"/>
          <w:sz w:val="20"/>
          <w:szCs w:val="20"/>
        </w:rPr>
      </w:pPr>
      <w:r w:rsidRPr="00D41E77">
        <w:rPr>
          <w:rFonts w:ascii="Segoe UI" w:hAnsi="Segoe UI" w:cs="Segoe UI"/>
          <w:sz w:val="20"/>
          <w:szCs w:val="20"/>
        </w:rPr>
        <w:t xml:space="preserve">V návaznosti na nařízení Evropského parlamentu a Rady (EU) č. </w:t>
      </w:r>
      <w:bookmarkStart w:id="4" w:name="_Hlk163803604"/>
      <w:r w:rsidR="00541107" w:rsidRPr="00D41E77">
        <w:rPr>
          <w:rFonts w:ascii="Segoe UI" w:hAnsi="Segoe UI" w:cs="Segoe UI"/>
          <w:sz w:val="20"/>
          <w:szCs w:val="20"/>
        </w:rPr>
        <w:t xml:space="preserve">2021/1060 </w:t>
      </w:r>
      <w:bookmarkEnd w:id="4"/>
      <w:del w:id="5" w:author="Švecova Jitka" w:date="2025-11-03T14:34:00Z" w16du:dateUtc="2025-11-03T13:34:00Z">
        <w:r w:rsidR="00687122" w:rsidRPr="00D41E77" w:rsidDel="00B51163">
          <w:rPr>
            <w:rFonts w:ascii="Segoe UI" w:hAnsi="Segoe UI" w:cs="Segoe UI"/>
            <w:sz w:val="20"/>
            <w:szCs w:val="20"/>
            <w:highlight w:val="lightGray"/>
          </w:rPr>
          <w:delText>…</w:delText>
        </w:r>
        <w:r w:rsidR="00F578BC" w:rsidRPr="00D41E77" w:rsidDel="00B51163">
          <w:rPr>
            <w:rFonts w:ascii="Segoe UI" w:hAnsi="Segoe UI" w:cs="Segoe UI"/>
            <w:sz w:val="20"/>
            <w:szCs w:val="20"/>
            <w:highlight w:val="lightGray"/>
          </w:rPr>
          <w:delText>.</w:delText>
        </w:r>
        <w:r w:rsidR="00687122" w:rsidRPr="00D41E77" w:rsidDel="00B51163">
          <w:rPr>
            <w:rFonts w:ascii="Segoe UI" w:hAnsi="Segoe UI" w:cs="Segoe UI"/>
            <w:sz w:val="20"/>
            <w:szCs w:val="20"/>
            <w:highlight w:val="lightGray"/>
          </w:rPr>
          <w:delText xml:space="preserve">. </w:delText>
        </w:r>
      </w:del>
      <w:r w:rsidR="00687122" w:rsidRPr="00D41E77">
        <w:rPr>
          <w:rFonts w:ascii="Segoe UI" w:hAnsi="Segoe UI" w:cs="Segoe UI"/>
          <w:i/>
          <w:sz w:val="20"/>
          <w:szCs w:val="20"/>
          <w:highlight w:val="lightGray"/>
        </w:rPr>
        <w:t>(</w:t>
      </w:r>
      <w:ins w:id="6" w:author="Švecova Jitka" w:date="2025-11-07T08:25:00Z" w16du:dateUtc="2025-11-07T07:25:00Z">
        <w:r w:rsidR="004352A2" w:rsidRPr="00D41E77">
          <w:rPr>
            <w:rFonts w:ascii="Segoe UI" w:hAnsi="Segoe UI" w:cs="Segoe UI"/>
            <w:i/>
            <w:sz w:val="20"/>
            <w:szCs w:val="20"/>
            <w:highlight w:val="lightGray"/>
          </w:rPr>
          <w:t xml:space="preserve">název </w:t>
        </w:r>
      </w:ins>
      <w:r w:rsidR="00687122" w:rsidRPr="00D41E77">
        <w:rPr>
          <w:rFonts w:ascii="Segoe UI" w:hAnsi="Segoe UI" w:cs="Segoe UI"/>
          <w:i/>
          <w:sz w:val="20"/>
          <w:szCs w:val="20"/>
          <w:highlight w:val="lightGray"/>
        </w:rPr>
        <w:t>žadatel</w:t>
      </w:r>
      <w:ins w:id="7" w:author="Švecova Jitka" w:date="2025-11-03T14:34:00Z" w16du:dateUtc="2025-11-03T13:34:00Z">
        <w:r w:rsidR="0030288B" w:rsidRPr="00D41E77">
          <w:rPr>
            <w:rFonts w:ascii="Segoe UI" w:hAnsi="Segoe UI" w:cs="Segoe UI"/>
            <w:i/>
            <w:sz w:val="20"/>
            <w:szCs w:val="20"/>
            <w:highlight w:val="lightGray"/>
          </w:rPr>
          <w:t>e</w:t>
        </w:r>
      </w:ins>
      <w:r w:rsidR="00687122" w:rsidRPr="00D41E77">
        <w:rPr>
          <w:rFonts w:ascii="Segoe UI" w:hAnsi="Segoe UI" w:cs="Segoe UI"/>
          <w:i/>
          <w:sz w:val="20"/>
          <w:szCs w:val="20"/>
          <w:highlight w:val="lightGray"/>
        </w:rPr>
        <w:t xml:space="preserve">/příjemce </w:t>
      </w:r>
      <w:r w:rsidR="007D2F34" w:rsidRPr="00D41E77">
        <w:rPr>
          <w:rFonts w:ascii="Segoe UI" w:hAnsi="Segoe UI" w:cs="Segoe UI"/>
          <w:i/>
          <w:sz w:val="20"/>
          <w:szCs w:val="20"/>
          <w:highlight w:val="lightGray"/>
        </w:rPr>
        <w:t>podpory</w:t>
      </w:r>
      <w:del w:id="8" w:author="Švecova Jitka" w:date="2025-11-03T14:34:00Z" w16du:dateUtc="2025-11-03T13:34:00Z">
        <w:r w:rsidR="00687122" w:rsidRPr="00D41E77" w:rsidDel="0030288B">
          <w:rPr>
            <w:rFonts w:ascii="Segoe UI" w:hAnsi="Segoe UI" w:cs="Segoe UI"/>
            <w:i/>
            <w:sz w:val="20"/>
            <w:szCs w:val="20"/>
            <w:highlight w:val="lightGray"/>
          </w:rPr>
          <w:delText xml:space="preserve"> OPŽP</w:delText>
        </w:r>
      </w:del>
      <w:r w:rsidR="00771A38" w:rsidRPr="00D41E77">
        <w:rPr>
          <w:rFonts w:ascii="Segoe UI" w:hAnsi="Segoe UI" w:cs="Segoe UI"/>
          <w:i/>
          <w:sz w:val="20"/>
          <w:szCs w:val="20"/>
          <w:highlight w:val="lightGray"/>
        </w:rPr>
        <w:t>, IČ</w:t>
      </w:r>
      <w:ins w:id="9" w:author="Švecova Jitka" w:date="2025-11-03T14:34:00Z" w16du:dateUtc="2025-11-03T13:34:00Z">
        <w:r w:rsidR="0030288B" w:rsidRPr="00D41E77">
          <w:rPr>
            <w:rFonts w:ascii="Segoe UI" w:hAnsi="Segoe UI" w:cs="Segoe UI"/>
            <w:i/>
            <w:sz w:val="20"/>
            <w:szCs w:val="20"/>
            <w:highlight w:val="lightGray"/>
          </w:rPr>
          <w:t>O</w:t>
        </w:r>
      </w:ins>
      <w:r w:rsidR="00771A38" w:rsidRPr="00D41E77">
        <w:rPr>
          <w:rFonts w:ascii="Segoe UI" w:hAnsi="Segoe UI" w:cs="Segoe UI"/>
          <w:i/>
          <w:sz w:val="20"/>
          <w:szCs w:val="20"/>
          <w:highlight w:val="lightGray"/>
        </w:rPr>
        <w:t xml:space="preserve">: </w:t>
      </w:r>
      <w:r w:rsidR="00687122" w:rsidRPr="00D41E77">
        <w:rPr>
          <w:rFonts w:ascii="Segoe UI" w:hAnsi="Segoe UI" w:cs="Segoe UI"/>
          <w:i/>
          <w:sz w:val="20"/>
          <w:szCs w:val="20"/>
          <w:highlight w:val="lightGray"/>
        </w:rPr>
        <w:t>)</w:t>
      </w:r>
      <w:r w:rsidR="0045725A" w:rsidRPr="00D41E77">
        <w:rPr>
          <w:rFonts w:ascii="Segoe UI" w:hAnsi="Segoe UI" w:cs="Segoe UI"/>
          <w:sz w:val="20"/>
          <w:szCs w:val="20"/>
          <w:highlight w:val="lightGray"/>
        </w:rPr>
        <w:t xml:space="preserve"> ..</w:t>
      </w:r>
      <w:r w:rsidR="00687122" w:rsidRPr="00D41E77">
        <w:rPr>
          <w:rFonts w:ascii="Segoe UI" w:hAnsi="Segoe UI" w:cs="Segoe UI"/>
          <w:sz w:val="20"/>
          <w:szCs w:val="20"/>
          <w:highlight w:val="lightGray"/>
        </w:rPr>
        <w:t>….</w:t>
      </w:r>
      <w:r w:rsidR="00687122" w:rsidRPr="00D41E77">
        <w:rPr>
          <w:rFonts w:ascii="Segoe UI" w:hAnsi="Segoe UI" w:cs="Segoe UI"/>
          <w:sz w:val="20"/>
          <w:szCs w:val="20"/>
        </w:rPr>
        <w:t xml:space="preserve"> jako zadavatel dle § 4 zákona č. 134/2016 Sb., o zadávání veřejných zakázek, ve znění pozděj</w:t>
      </w:r>
      <w:r w:rsidR="00771A38" w:rsidRPr="00D41E77">
        <w:rPr>
          <w:rFonts w:ascii="Segoe UI" w:hAnsi="Segoe UI" w:cs="Segoe UI"/>
          <w:sz w:val="20"/>
          <w:szCs w:val="20"/>
        </w:rPr>
        <w:t xml:space="preserve">ších předpisů (dále jen „ZZVZ“), prohlašuje, že v </w:t>
      </w:r>
      <w:r w:rsidR="00687122" w:rsidRPr="00D41E77">
        <w:rPr>
          <w:rFonts w:ascii="Segoe UI" w:hAnsi="Segoe UI" w:cs="Segoe UI"/>
          <w:sz w:val="20"/>
          <w:szCs w:val="20"/>
        </w:rPr>
        <w:t>souladu s</w:t>
      </w:r>
      <w:r w:rsidR="00771A38" w:rsidRPr="00D41E77">
        <w:rPr>
          <w:rFonts w:ascii="Segoe UI" w:hAnsi="Segoe UI" w:cs="Segoe UI"/>
          <w:sz w:val="20"/>
          <w:szCs w:val="20"/>
        </w:rPr>
        <w:t> </w:t>
      </w:r>
      <w:r w:rsidR="00687122" w:rsidRPr="00D41E77">
        <w:rPr>
          <w:rFonts w:ascii="Segoe UI" w:hAnsi="Segoe UI" w:cs="Segoe UI"/>
          <w:sz w:val="20"/>
          <w:szCs w:val="20"/>
        </w:rPr>
        <w:t>ustanovením</w:t>
      </w:r>
      <w:r w:rsidR="00771A38" w:rsidRPr="00D41E77">
        <w:rPr>
          <w:rFonts w:ascii="Segoe UI" w:hAnsi="Segoe UI" w:cs="Segoe UI"/>
          <w:sz w:val="20"/>
          <w:szCs w:val="20"/>
        </w:rPr>
        <w:t xml:space="preserve"> </w:t>
      </w:r>
      <w:r w:rsidR="00697A3F" w:rsidRPr="00D41E77">
        <w:rPr>
          <w:rFonts w:ascii="Segoe UI" w:hAnsi="Segoe UI" w:cs="Segoe UI"/>
          <w:sz w:val="20"/>
          <w:szCs w:val="20"/>
        </w:rPr>
        <w:t>§ 1</w:t>
      </w:r>
      <w:r w:rsidR="00566B7E" w:rsidRPr="00D41E77">
        <w:rPr>
          <w:rFonts w:ascii="Segoe UI" w:hAnsi="Segoe UI" w:cs="Segoe UI"/>
          <w:sz w:val="20"/>
          <w:szCs w:val="20"/>
        </w:rPr>
        <w:t>5</w:t>
      </w:r>
      <w:r w:rsidR="000551B2" w:rsidRPr="00D41E77">
        <w:rPr>
          <w:rFonts w:ascii="Segoe UI" w:hAnsi="Segoe UI" w:cs="Segoe UI"/>
          <w:sz w:val="20"/>
          <w:szCs w:val="20"/>
        </w:rPr>
        <w:t>6</w:t>
      </w:r>
      <w:r w:rsidR="00697A3F" w:rsidRPr="00D41E77">
        <w:rPr>
          <w:rFonts w:ascii="Segoe UI" w:hAnsi="Segoe UI" w:cs="Segoe UI"/>
          <w:sz w:val="20"/>
          <w:szCs w:val="20"/>
        </w:rPr>
        <w:t xml:space="preserve"> </w:t>
      </w:r>
      <w:r w:rsidR="00771A38" w:rsidRPr="00D41E77">
        <w:rPr>
          <w:rFonts w:ascii="Segoe UI" w:hAnsi="Segoe UI" w:cs="Segoe UI"/>
          <w:sz w:val="20"/>
          <w:szCs w:val="20"/>
        </w:rPr>
        <w:t xml:space="preserve">ZZVZ </w:t>
      </w:r>
      <w:r w:rsidR="00687122" w:rsidRPr="00D41E77">
        <w:rPr>
          <w:rFonts w:ascii="Segoe UI" w:hAnsi="Segoe UI" w:cs="Segoe UI"/>
          <w:sz w:val="20"/>
          <w:szCs w:val="20"/>
        </w:rPr>
        <w:t>s</w:t>
      </w:r>
      <w:r w:rsidR="000E1F53" w:rsidRPr="00D41E77">
        <w:rPr>
          <w:rFonts w:ascii="Segoe UI" w:hAnsi="Segoe UI" w:cs="Segoe UI"/>
          <w:sz w:val="20"/>
          <w:szCs w:val="20"/>
        </w:rPr>
        <w:t>p</w:t>
      </w:r>
      <w:r w:rsidR="00687122" w:rsidRPr="00D41E77">
        <w:rPr>
          <w:rFonts w:ascii="Segoe UI" w:hAnsi="Segoe UI" w:cs="Segoe UI"/>
          <w:sz w:val="20"/>
          <w:szCs w:val="20"/>
        </w:rPr>
        <w:t xml:space="preserve">lnil všechny předpoklady pro uzavření smlouvy </w:t>
      </w:r>
      <w:r w:rsidR="007D2F34" w:rsidRPr="00D41E77">
        <w:rPr>
          <w:rFonts w:ascii="Segoe UI" w:hAnsi="Segoe UI" w:cs="Segoe UI"/>
          <w:sz w:val="20"/>
          <w:szCs w:val="20"/>
        </w:rPr>
        <w:t>s</w:t>
      </w:r>
      <w:r w:rsidR="000551B2" w:rsidRPr="00D41E77">
        <w:rPr>
          <w:rFonts w:ascii="Segoe UI" w:hAnsi="Segoe UI" w:cs="Segoe UI"/>
          <w:sz w:val="20"/>
          <w:szCs w:val="20"/>
        </w:rPr>
        <w:t>e společným podnikem</w:t>
      </w:r>
      <w:del w:id="10" w:author="Švecova Jitka" w:date="2025-11-07T08:26:00Z" w16du:dateUtc="2025-11-07T07:26:00Z">
        <w:r w:rsidR="00712012" w:rsidRPr="00D41E77" w:rsidDel="00257961">
          <w:rPr>
            <w:rStyle w:val="Znakapoznpodarou"/>
            <w:rFonts w:ascii="Segoe UI" w:hAnsi="Segoe UI" w:cs="Segoe UI"/>
            <w:sz w:val="20"/>
            <w:szCs w:val="20"/>
          </w:rPr>
          <w:footnoteReference w:id="1"/>
        </w:r>
      </w:del>
      <w:r w:rsidR="00687122" w:rsidRPr="00D41E77">
        <w:rPr>
          <w:rFonts w:ascii="Segoe UI" w:hAnsi="Segoe UI" w:cs="Segoe UI"/>
          <w:sz w:val="20"/>
          <w:szCs w:val="20"/>
        </w:rPr>
        <w:t xml:space="preserve"> </w:t>
      </w:r>
      <w:del w:id="17" w:author="Švecova Jitka" w:date="2025-11-06T14:43:00Z" w16du:dateUtc="2025-11-06T13:43:00Z">
        <w:r w:rsidR="00687122" w:rsidRPr="00D41E77" w:rsidDel="00C06AC7">
          <w:rPr>
            <w:rFonts w:ascii="Segoe UI" w:hAnsi="Segoe UI" w:cs="Segoe UI"/>
            <w:sz w:val="20"/>
            <w:szCs w:val="20"/>
            <w:highlight w:val="lightGray"/>
          </w:rPr>
          <w:delText>……</w:delText>
        </w:r>
        <w:r w:rsidR="00771A38" w:rsidRPr="00D41E77" w:rsidDel="00C06AC7">
          <w:rPr>
            <w:rFonts w:ascii="Segoe UI" w:hAnsi="Segoe UI" w:cs="Segoe UI"/>
            <w:sz w:val="20"/>
            <w:szCs w:val="20"/>
            <w:highlight w:val="lightGray"/>
          </w:rPr>
          <w:delText xml:space="preserve"> </w:delText>
        </w:r>
      </w:del>
      <w:r w:rsidR="00687122" w:rsidRPr="00D41E77">
        <w:rPr>
          <w:rFonts w:ascii="Segoe UI" w:hAnsi="Segoe UI" w:cs="Segoe UI"/>
          <w:i/>
          <w:sz w:val="20"/>
          <w:szCs w:val="20"/>
          <w:highlight w:val="lightGray"/>
        </w:rPr>
        <w:t>(</w:t>
      </w:r>
      <w:ins w:id="18" w:author="Švecova Jitka" w:date="2025-11-07T08:26:00Z" w16du:dateUtc="2025-11-07T07:26:00Z">
        <w:r w:rsidR="004D265A" w:rsidRPr="00D41E77">
          <w:rPr>
            <w:rFonts w:ascii="Segoe UI" w:hAnsi="Segoe UI" w:cs="Segoe UI"/>
            <w:i/>
            <w:sz w:val="20"/>
            <w:szCs w:val="20"/>
            <w:highlight w:val="lightGray"/>
          </w:rPr>
          <w:t xml:space="preserve">název </w:t>
        </w:r>
      </w:ins>
      <w:r w:rsidR="000905D6" w:rsidRPr="00D41E77">
        <w:rPr>
          <w:rFonts w:ascii="Segoe UI" w:hAnsi="Segoe UI" w:cs="Segoe UI"/>
          <w:i/>
          <w:sz w:val="20"/>
          <w:szCs w:val="20"/>
          <w:highlight w:val="lightGray"/>
        </w:rPr>
        <w:t>subjekt</w:t>
      </w:r>
      <w:ins w:id="19" w:author="Švecova Jitka" w:date="2025-11-07T08:26:00Z" w16du:dateUtc="2025-11-07T07:26:00Z">
        <w:r w:rsidR="004D265A" w:rsidRPr="00D41E77">
          <w:rPr>
            <w:rFonts w:ascii="Segoe UI" w:hAnsi="Segoe UI" w:cs="Segoe UI"/>
            <w:i/>
            <w:sz w:val="20"/>
            <w:szCs w:val="20"/>
            <w:highlight w:val="lightGray"/>
          </w:rPr>
          <w:t>u</w:t>
        </w:r>
      </w:ins>
      <w:r w:rsidR="00390356" w:rsidRPr="00D41E77">
        <w:rPr>
          <w:rFonts w:ascii="Segoe UI" w:hAnsi="Segoe UI" w:cs="Segoe UI"/>
          <w:i/>
          <w:sz w:val="20"/>
          <w:szCs w:val="20"/>
          <w:highlight w:val="lightGray"/>
        </w:rPr>
        <w:t>, IČ</w:t>
      </w:r>
      <w:ins w:id="20" w:author="Švecova Jitka" w:date="2025-11-03T14:34:00Z" w16du:dateUtc="2025-11-03T13:34:00Z">
        <w:r w:rsidR="00BD3F20" w:rsidRPr="00D41E77">
          <w:rPr>
            <w:rFonts w:ascii="Segoe UI" w:hAnsi="Segoe UI" w:cs="Segoe UI"/>
            <w:i/>
            <w:sz w:val="20"/>
            <w:szCs w:val="20"/>
            <w:highlight w:val="lightGray"/>
          </w:rPr>
          <w:t>O</w:t>
        </w:r>
      </w:ins>
      <w:r w:rsidR="00390356" w:rsidRPr="00D41E77">
        <w:rPr>
          <w:rFonts w:ascii="Segoe UI" w:hAnsi="Segoe UI" w:cs="Segoe UI"/>
          <w:i/>
          <w:sz w:val="20"/>
          <w:szCs w:val="20"/>
          <w:highlight w:val="lightGray"/>
        </w:rPr>
        <w:t>:</w:t>
      </w:r>
      <w:r w:rsidR="000905D6" w:rsidRPr="00D41E77">
        <w:rPr>
          <w:rFonts w:ascii="Segoe UI" w:hAnsi="Segoe UI" w:cs="Segoe UI"/>
          <w:i/>
          <w:sz w:val="20"/>
          <w:szCs w:val="20"/>
          <w:highlight w:val="lightGray"/>
        </w:rPr>
        <w:t xml:space="preserve"> </w:t>
      </w:r>
      <w:r w:rsidR="00687122" w:rsidRPr="00D41E77">
        <w:rPr>
          <w:rFonts w:ascii="Segoe UI" w:hAnsi="Segoe UI" w:cs="Segoe UI"/>
          <w:i/>
          <w:sz w:val="20"/>
          <w:szCs w:val="20"/>
          <w:highlight w:val="lightGray"/>
        </w:rPr>
        <w:t>)</w:t>
      </w:r>
      <w:r w:rsidR="00771A38" w:rsidRPr="00D41E77">
        <w:rPr>
          <w:rFonts w:ascii="Segoe UI" w:hAnsi="Segoe UI" w:cs="Segoe UI"/>
          <w:sz w:val="20"/>
          <w:szCs w:val="20"/>
          <w:highlight w:val="lightGray"/>
        </w:rPr>
        <w:t xml:space="preserve"> </w:t>
      </w:r>
      <w:r w:rsidR="00687122" w:rsidRPr="00D41E77">
        <w:rPr>
          <w:rFonts w:ascii="Segoe UI" w:hAnsi="Segoe UI" w:cs="Segoe UI"/>
          <w:sz w:val="20"/>
          <w:szCs w:val="20"/>
          <w:highlight w:val="lightGray"/>
        </w:rPr>
        <w:t>….</w:t>
      </w:r>
      <w:r w:rsidR="007D2F34" w:rsidRPr="00D41E77">
        <w:rPr>
          <w:rFonts w:ascii="Segoe UI" w:hAnsi="Segoe UI" w:cs="Segoe UI"/>
          <w:sz w:val="20"/>
          <w:szCs w:val="20"/>
        </w:rPr>
        <w:t xml:space="preserve"> týkající se předmětu</w:t>
      </w:r>
      <w:ins w:id="21" w:author="Švecova Jitka" w:date="2025-11-03T14:35:00Z" w16du:dateUtc="2025-11-03T13:35:00Z">
        <w:r w:rsidR="00BD3F20" w:rsidRPr="00D41E77">
          <w:rPr>
            <w:rFonts w:ascii="Segoe UI" w:hAnsi="Segoe UI" w:cs="Segoe UI"/>
            <w:sz w:val="20"/>
            <w:szCs w:val="20"/>
          </w:rPr>
          <w:t xml:space="preserve"> </w:t>
        </w:r>
      </w:ins>
      <w:del w:id="22" w:author="Švecova Jitka" w:date="2025-11-03T14:34:00Z" w16du:dateUtc="2025-11-03T13:34:00Z">
        <w:r w:rsidR="007D2F34" w:rsidRPr="00D41E77" w:rsidDel="00BD3F20">
          <w:rPr>
            <w:rFonts w:ascii="Segoe UI" w:hAnsi="Segoe UI" w:cs="Segoe UI"/>
            <w:sz w:val="20"/>
            <w:szCs w:val="20"/>
          </w:rPr>
          <w:delText xml:space="preserve"> </w:delText>
        </w:r>
        <w:r w:rsidR="007D2F34" w:rsidRPr="00D41E77" w:rsidDel="00BD3F20">
          <w:rPr>
            <w:rFonts w:ascii="Segoe UI" w:hAnsi="Segoe UI" w:cs="Segoe UI"/>
            <w:sz w:val="20"/>
            <w:szCs w:val="20"/>
            <w:highlight w:val="lightGray"/>
          </w:rPr>
          <w:delText>…</w:delText>
        </w:r>
        <w:r w:rsidR="00F578BC" w:rsidRPr="00D41E77" w:rsidDel="00BD3F20">
          <w:rPr>
            <w:rFonts w:ascii="Segoe UI" w:hAnsi="Segoe UI" w:cs="Segoe UI"/>
            <w:sz w:val="20"/>
            <w:szCs w:val="20"/>
            <w:highlight w:val="lightGray"/>
          </w:rPr>
          <w:delText xml:space="preserve">.. </w:delText>
        </w:r>
      </w:del>
      <w:r w:rsidR="00F578BC" w:rsidRPr="00D41E77">
        <w:rPr>
          <w:rFonts w:ascii="Segoe UI" w:hAnsi="Segoe UI" w:cs="Segoe UI"/>
          <w:i/>
          <w:sz w:val="20"/>
          <w:szCs w:val="20"/>
          <w:highlight w:val="lightGray"/>
        </w:rPr>
        <w:t>(předmět smluvního ujednání</w:t>
      </w:r>
      <w:ins w:id="23" w:author="Švecova Jitka" w:date="2025-11-07T08:27:00Z" w16du:dateUtc="2025-11-07T07:27:00Z">
        <w:r w:rsidR="00243FD0" w:rsidRPr="00D41E77">
          <w:rPr>
            <w:rFonts w:ascii="Segoe UI" w:hAnsi="Segoe UI" w:cs="Segoe UI"/>
            <w:i/>
            <w:sz w:val="20"/>
            <w:szCs w:val="20"/>
            <w:highlight w:val="lightGray"/>
          </w:rPr>
          <w:t xml:space="preserve">) </w:t>
        </w:r>
        <w:r w:rsidR="00243FD0" w:rsidRPr="00D41E77">
          <w:rPr>
            <w:rFonts w:ascii="Segoe UI" w:hAnsi="Segoe UI" w:cs="Segoe UI"/>
            <w:sz w:val="20"/>
            <w:szCs w:val="20"/>
            <w:highlight w:val="lightGray"/>
          </w:rPr>
          <w:t>..…</w:t>
        </w:r>
      </w:ins>
      <w:del w:id="24" w:author="Švecova Jitka" w:date="2025-11-07T08:27:00Z" w16du:dateUtc="2025-11-07T07:27:00Z">
        <w:r w:rsidR="00F578BC" w:rsidRPr="00D41E77" w:rsidDel="00243FD0">
          <w:rPr>
            <w:rFonts w:ascii="Segoe UI" w:hAnsi="Segoe UI" w:cs="Segoe UI"/>
            <w:i/>
            <w:sz w:val="20"/>
            <w:szCs w:val="20"/>
            <w:highlight w:val="lightGray"/>
          </w:rPr>
          <w:delText>)</w:delText>
        </w:r>
        <w:r w:rsidR="000905D6" w:rsidRPr="00D41E77" w:rsidDel="00243FD0">
          <w:rPr>
            <w:rFonts w:ascii="Segoe UI" w:hAnsi="Segoe UI" w:cs="Segoe UI"/>
            <w:sz w:val="20"/>
            <w:szCs w:val="20"/>
            <w:highlight w:val="lightGray"/>
          </w:rPr>
          <w:delText xml:space="preserve"> </w:delText>
        </w:r>
      </w:del>
      <w:del w:id="25" w:author="Švecova Jitka" w:date="2025-11-07T08:26:00Z" w16du:dateUtc="2025-11-07T07:26:00Z">
        <w:r w:rsidR="0073478F" w:rsidRPr="00D41E77" w:rsidDel="004D265A">
          <w:rPr>
            <w:rFonts w:ascii="Segoe UI" w:hAnsi="Segoe UI" w:cs="Segoe UI"/>
            <w:sz w:val="20"/>
            <w:szCs w:val="20"/>
            <w:highlight w:val="lightGray"/>
          </w:rPr>
          <w:delText>.</w:delText>
        </w:r>
        <w:r w:rsidR="00F578BC" w:rsidRPr="00D41E77" w:rsidDel="004D265A">
          <w:rPr>
            <w:rFonts w:ascii="Segoe UI" w:hAnsi="Segoe UI" w:cs="Segoe UI"/>
            <w:sz w:val="20"/>
            <w:szCs w:val="20"/>
            <w:highlight w:val="lightGray"/>
          </w:rPr>
          <w:delText>.</w:delText>
        </w:r>
        <w:r w:rsidR="007D2F34" w:rsidRPr="00D41E77" w:rsidDel="004D265A">
          <w:rPr>
            <w:rFonts w:ascii="Segoe UI" w:hAnsi="Segoe UI" w:cs="Segoe UI"/>
            <w:sz w:val="20"/>
            <w:szCs w:val="20"/>
            <w:highlight w:val="lightGray"/>
          </w:rPr>
          <w:delText>…</w:delText>
        </w:r>
      </w:del>
      <w:del w:id="26" w:author="Švecova Jitka" w:date="2025-11-07T08:27:00Z" w16du:dateUtc="2025-11-07T07:27:00Z">
        <w:r w:rsidR="007D2F34" w:rsidRPr="00D41E77" w:rsidDel="00243FD0">
          <w:rPr>
            <w:rFonts w:ascii="Segoe UI" w:hAnsi="Segoe UI" w:cs="Segoe UI"/>
            <w:sz w:val="20"/>
            <w:szCs w:val="20"/>
          </w:rPr>
          <w:delText xml:space="preserve"> </w:delText>
        </w:r>
      </w:del>
      <w:ins w:id="27" w:author="Švecova Jitka" w:date="2025-11-06T14:47:00Z" w16du:dateUtc="2025-11-06T13:47:00Z">
        <w:r w:rsidR="008A6444" w:rsidRPr="00D41E77">
          <w:rPr>
            <w:rFonts w:ascii="Segoe UI" w:hAnsi="Segoe UI" w:cs="Segoe UI"/>
            <w:sz w:val="20"/>
            <w:szCs w:val="20"/>
          </w:rPr>
          <w:t xml:space="preserve">v rámci realizace projektu </w:t>
        </w:r>
        <w:r w:rsidR="008A6444" w:rsidRPr="00D41E77">
          <w:rPr>
            <w:rFonts w:ascii="Segoe UI" w:hAnsi="Segoe UI" w:cs="Segoe UI"/>
            <w:i/>
            <w:sz w:val="20"/>
            <w:szCs w:val="20"/>
            <w:highlight w:val="lightGray"/>
          </w:rPr>
          <w:t>(název)</w:t>
        </w:r>
        <w:r w:rsidR="008A6444" w:rsidRPr="00D41E77">
          <w:rPr>
            <w:rFonts w:ascii="Segoe UI" w:hAnsi="Segoe UI" w:cs="Segoe UI"/>
            <w:i/>
            <w:sz w:val="20"/>
            <w:szCs w:val="20"/>
          </w:rPr>
          <w:t>…</w:t>
        </w:r>
        <w:r w:rsidR="008A6444" w:rsidRPr="00D41E77">
          <w:rPr>
            <w:rFonts w:ascii="Segoe UI" w:hAnsi="Segoe UI" w:cs="Segoe UI"/>
            <w:sz w:val="20"/>
            <w:szCs w:val="20"/>
          </w:rPr>
          <w:t xml:space="preserve">. </w:t>
        </w:r>
      </w:ins>
      <w:ins w:id="28" w:author="Švecova Jitka" w:date="2025-11-07T08:09:00Z" w16du:dateUtc="2025-11-07T07:09:00Z">
        <w:r w:rsidR="009D4C80" w:rsidRPr="00D41E77">
          <w:rPr>
            <w:rFonts w:ascii="Segoe UI" w:hAnsi="Segoe UI" w:cs="Segoe UI"/>
            <w:sz w:val="20"/>
            <w:szCs w:val="20"/>
          </w:rPr>
          <w:t>s</w:t>
        </w:r>
      </w:ins>
      <w:ins w:id="29" w:author="Švecova Jitka" w:date="2025-11-06T14:47:00Z" w16du:dateUtc="2025-11-06T13:47:00Z">
        <w:r w:rsidR="008A6444" w:rsidRPr="00D41E77">
          <w:rPr>
            <w:rFonts w:ascii="Segoe UI" w:hAnsi="Segoe UI" w:cs="Segoe UI"/>
            <w:sz w:val="20"/>
            <w:szCs w:val="20"/>
          </w:rPr>
          <w:t xml:space="preserve"> reg. číslem  </w:t>
        </w:r>
        <w:r w:rsidR="008A6444" w:rsidRPr="00D41E77">
          <w:rPr>
            <w:rFonts w:ascii="Segoe UI" w:hAnsi="Segoe UI" w:cs="Segoe UI"/>
            <w:sz w:val="20"/>
            <w:szCs w:val="20"/>
            <w:highlight w:val="lightGray"/>
          </w:rPr>
          <w:t xml:space="preserve">….. </w:t>
        </w:r>
      </w:ins>
      <w:del w:id="30" w:author="Švecova Jitka" w:date="2025-11-06T14:47:00Z" w16du:dateUtc="2025-11-06T13:47:00Z">
        <w:r w:rsidR="007D2F34" w:rsidRPr="00D41E77" w:rsidDel="008A6444">
          <w:rPr>
            <w:rFonts w:ascii="Segoe UI" w:hAnsi="Segoe UI" w:cs="Segoe UI"/>
            <w:sz w:val="20"/>
            <w:szCs w:val="20"/>
          </w:rPr>
          <w:delText>v</w:delText>
        </w:r>
        <w:r w:rsidR="007E5187" w:rsidRPr="00D41E77" w:rsidDel="008A6444">
          <w:rPr>
            <w:rFonts w:ascii="Segoe UI" w:hAnsi="Segoe UI" w:cs="Segoe UI"/>
            <w:sz w:val="20"/>
            <w:szCs w:val="20"/>
          </w:rPr>
          <w:delText xml:space="preserve"> </w:delText>
        </w:r>
        <w:r w:rsidR="007D2F34" w:rsidRPr="00D41E77" w:rsidDel="008A6444">
          <w:rPr>
            <w:rFonts w:ascii="Segoe UI" w:hAnsi="Segoe UI" w:cs="Segoe UI"/>
            <w:sz w:val="20"/>
            <w:szCs w:val="20"/>
          </w:rPr>
          <w:delText>r</w:delText>
        </w:r>
        <w:r w:rsidR="00390356" w:rsidRPr="00D41E77" w:rsidDel="008A6444">
          <w:rPr>
            <w:rFonts w:ascii="Segoe UI" w:hAnsi="Segoe UI" w:cs="Segoe UI"/>
            <w:sz w:val="20"/>
            <w:szCs w:val="20"/>
          </w:rPr>
          <w:delText xml:space="preserve">ámci realizace projektu </w:delText>
        </w:r>
      </w:del>
      <w:del w:id="31" w:author="Švecova Jitka" w:date="2025-11-03T14:35:00Z" w16du:dateUtc="2025-11-03T13:35:00Z">
        <w:r w:rsidR="00390356" w:rsidRPr="00D41E77" w:rsidDel="0071701E">
          <w:rPr>
            <w:rFonts w:ascii="Segoe UI" w:hAnsi="Segoe UI" w:cs="Segoe UI"/>
            <w:sz w:val="20"/>
            <w:szCs w:val="20"/>
          </w:rPr>
          <w:delText>OPŽP č.</w:delText>
        </w:r>
        <w:r w:rsidR="000905D6" w:rsidRPr="00D41E77" w:rsidDel="0071701E">
          <w:rPr>
            <w:rFonts w:ascii="Segoe UI" w:hAnsi="Segoe UI" w:cs="Segoe UI"/>
            <w:sz w:val="20"/>
            <w:szCs w:val="20"/>
          </w:rPr>
          <w:delText> </w:delText>
        </w:r>
        <w:r w:rsidR="00541107" w:rsidRPr="00D41E77" w:rsidDel="0071701E">
          <w:rPr>
            <w:rFonts w:ascii="Segoe UI" w:hAnsi="Segoe UI" w:cs="Segoe UI"/>
            <w:sz w:val="20"/>
            <w:szCs w:val="20"/>
            <w:highlight w:val="lightGray"/>
          </w:rPr>
          <w:delText>……</w:delText>
        </w:r>
        <w:r w:rsidR="00390356" w:rsidRPr="00D41E77" w:rsidDel="0071701E">
          <w:rPr>
            <w:rFonts w:ascii="Segoe UI" w:hAnsi="Segoe UI" w:cs="Segoe UI"/>
            <w:sz w:val="20"/>
            <w:szCs w:val="20"/>
          </w:rPr>
          <w:delText>.</w:delText>
        </w:r>
      </w:del>
    </w:p>
    <w:p w14:paraId="00B3A81A" w14:textId="6B91CBA1" w:rsidR="00E813AA" w:rsidRPr="00D41E77" w:rsidDel="00746618" w:rsidRDefault="00687122" w:rsidP="00746618">
      <w:pPr>
        <w:rPr>
          <w:del w:id="32" w:author="Fronček Szabová Laura" w:date="2025-11-05T11:30:00Z" w16du:dateUtc="2025-11-05T10:30:00Z"/>
          <w:rFonts w:ascii="Segoe UI" w:hAnsi="Segoe UI" w:cs="Segoe UI"/>
          <w:sz w:val="20"/>
          <w:szCs w:val="20"/>
        </w:rPr>
      </w:pPr>
      <w:r w:rsidRPr="00D41E77">
        <w:rPr>
          <w:rFonts w:ascii="Segoe UI" w:hAnsi="Segoe UI" w:cs="Segoe UI"/>
          <w:sz w:val="20"/>
          <w:szCs w:val="20"/>
          <w:rPrChange w:id="33" w:author="Vlastislav Sýkora" w:date="2025-11-07T21:25:00Z" w16du:dateUtc="2025-11-07T20:25:00Z">
            <w:rPr/>
          </w:rPrChange>
        </w:rPr>
        <w:t>Důvodem je skutečnost, že</w:t>
      </w:r>
      <w:r w:rsidR="00B81FC6" w:rsidRPr="00D41E77">
        <w:rPr>
          <w:rFonts w:ascii="Segoe UI" w:hAnsi="Segoe UI" w:cs="Segoe UI"/>
          <w:sz w:val="20"/>
          <w:szCs w:val="20"/>
          <w:rPrChange w:id="34" w:author="Vlastislav Sýkora" w:date="2025-11-07T21:25:00Z" w16du:dateUtc="2025-11-07T20:25:00Z">
            <w:rPr/>
          </w:rPrChange>
        </w:rPr>
        <w:t>:</w:t>
      </w:r>
    </w:p>
    <w:p w14:paraId="1721A17A" w14:textId="77777777" w:rsidR="00746618" w:rsidRPr="00D41E77" w:rsidRDefault="00746618">
      <w:pPr>
        <w:rPr>
          <w:ins w:id="35" w:author="Švecova Jitka" w:date="2025-11-06T14:46:00Z" w16du:dateUtc="2025-11-06T13:46:00Z"/>
          <w:rFonts w:ascii="Segoe UI" w:hAnsi="Segoe UI" w:cs="Segoe UI"/>
          <w:sz w:val="20"/>
          <w:szCs w:val="20"/>
          <w:rPrChange w:id="36" w:author="Vlastislav Sýkora" w:date="2025-11-07T21:25:00Z" w16du:dateUtc="2025-11-07T20:25:00Z">
            <w:rPr>
              <w:ins w:id="37" w:author="Švecova Jitka" w:date="2025-11-06T14:46:00Z" w16du:dateUtc="2025-11-06T13:46:00Z"/>
            </w:rPr>
          </w:rPrChange>
        </w:rPr>
        <w:pPrChange w:id="38" w:author="Švecova Jitka" w:date="2025-11-06T14:45:00Z" w16du:dateUtc="2025-11-06T13:45:00Z">
          <w:pPr>
            <w:jc w:val="both"/>
          </w:pPr>
        </w:pPrChange>
      </w:pPr>
    </w:p>
    <w:p w14:paraId="0CB6A469" w14:textId="3A5AC142" w:rsidR="00E47744" w:rsidRPr="00D41E77" w:rsidRDefault="00746618">
      <w:pPr>
        <w:pStyle w:val="Odstavecseseznamem"/>
        <w:numPr>
          <w:ilvl w:val="0"/>
          <w:numId w:val="4"/>
        </w:numPr>
        <w:jc w:val="both"/>
        <w:rPr>
          <w:rFonts w:ascii="Segoe UI" w:hAnsi="Segoe UI" w:cs="Segoe UI"/>
          <w:sz w:val="20"/>
          <w:szCs w:val="20"/>
          <w:rPrChange w:id="39" w:author="Vlastislav Sýkora" w:date="2025-11-07T21:25:00Z" w16du:dateUtc="2025-11-07T20:25:00Z">
            <w:rPr>
              <w:rFonts w:cstheme="minorHAnsi"/>
            </w:rPr>
          </w:rPrChange>
        </w:rPr>
        <w:pPrChange w:id="40" w:author="Švecova Jitka" w:date="2025-11-06T14:52:00Z" w16du:dateUtc="2025-11-06T13:52:00Z">
          <w:pPr>
            <w:pStyle w:val="Odstavecseseznamem"/>
            <w:numPr>
              <w:numId w:val="4"/>
            </w:numPr>
            <w:ind w:hanging="360"/>
            <w:contextualSpacing w:val="0"/>
            <w:jc w:val="both"/>
          </w:pPr>
        </w:pPrChange>
      </w:pPr>
      <w:del w:id="41" w:author="Fronček Szabová Laura" w:date="2025-11-05T11:29:00Z" w16du:dateUtc="2025-11-05T10:29:00Z">
        <w:r w:rsidRPr="00D41E77" w:rsidDel="00544A7E">
          <w:rPr>
            <w:rFonts w:ascii="Segoe UI" w:hAnsi="Segoe UI" w:cs="Segoe UI"/>
            <w:sz w:val="20"/>
            <w:szCs w:val="20"/>
            <w:rPrChange w:id="42" w:author="Vlastislav Sýkora" w:date="2025-11-07T21:25:00Z" w16du:dateUtc="2025-11-07T20:25:00Z">
              <w:rPr>
                <w:rFonts w:cstheme="minorHAnsi"/>
              </w:rPr>
            </w:rPrChange>
          </w:rPr>
          <w:delText>Z</w:delText>
        </w:r>
        <w:r w:rsidR="000E1F53" w:rsidRPr="00D41E77" w:rsidDel="00544A7E">
          <w:rPr>
            <w:rFonts w:ascii="Segoe UI" w:hAnsi="Segoe UI" w:cs="Segoe UI"/>
            <w:sz w:val="20"/>
            <w:szCs w:val="20"/>
            <w:rPrChange w:id="43" w:author="Vlastislav Sýkora" w:date="2025-11-07T21:25:00Z" w16du:dateUtc="2025-11-07T20:25:00Z">
              <w:rPr>
                <w:rFonts w:cstheme="minorHAnsi"/>
              </w:rPr>
            </w:rPrChange>
          </w:rPr>
          <w:delText>adavate</w:delText>
        </w:r>
      </w:del>
      <w:ins w:id="44" w:author="Švecova Jitka" w:date="2025-11-06T14:45:00Z" w16du:dateUtc="2025-11-06T13:45:00Z">
        <w:r w:rsidRPr="00D41E77">
          <w:rPr>
            <w:rFonts w:ascii="Segoe UI" w:hAnsi="Segoe UI" w:cs="Segoe UI"/>
            <w:sz w:val="20"/>
            <w:szCs w:val="20"/>
            <w:rPrChange w:id="45" w:author="Vlastislav Sýkora" w:date="2025-11-07T21:25:00Z" w16du:dateUtc="2025-11-07T20:25:00Z">
              <w:rPr>
                <w:rFonts w:cstheme="minorHAnsi"/>
              </w:rPr>
            </w:rPrChange>
          </w:rPr>
          <w:t>žadatel/</w:t>
        </w:r>
      </w:ins>
      <w:del w:id="46" w:author="Švecova Jitka" w:date="2025-11-06T14:45:00Z" w16du:dateUtc="2025-11-06T13:45:00Z">
        <w:r w:rsidR="000E1F53" w:rsidRPr="00D41E77" w:rsidDel="00746618">
          <w:rPr>
            <w:rFonts w:ascii="Segoe UI" w:hAnsi="Segoe UI" w:cs="Segoe UI"/>
            <w:sz w:val="20"/>
            <w:szCs w:val="20"/>
            <w:rPrChange w:id="47" w:author="Vlastislav Sýkora" w:date="2025-11-07T21:25:00Z" w16du:dateUtc="2025-11-07T20:25:00Z">
              <w:rPr>
                <w:rFonts w:cstheme="minorHAnsi"/>
              </w:rPr>
            </w:rPrChange>
          </w:rPr>
          <w:delText xml:space="preserve">l </w:delText>
        </w:r>
      </w:del>
      <w:ins w:id="48" w:author="Fronček Szabová Laura" w:date="2025-11-05T11:29:00Z" w16du:dateUtc="2025-11-05T10:29:00Z">
        <w:del w:id="49" w:author="Švecova Jitka" w:date="2025-11-06T14:45:00Z" w16du:dateUtc="2025-11-06T13:45:00Z">
          <w:r w:rsidR="00544A7E" w:rsidRPr="00D41E77" w:rsidDel="00746618">
            <w:rPr>
              <w:rFonts w:ascii="Segoe UI" w:hAnsi="Segoe UI" w:cs="Segoe UI"/>
              <w:sz w:val="20"/>
              <w:szCs w:val="20"/>
              <w:rPrChange w:id="50" w:author="Vlastislav Sýkora" w:date="2025-11-07T21:25:00Z" w16du:dateUtc="2025-11-07T20:25:00Z">
                <w:rPr>
                  <w:rFonts w:cstheme="minorHAnsi"/>
                </w:rPr>
              </w:rPrChange>
            </w:rPr>
            <w:delText>p</w:delText>
          </w:r>
        </w:del>
      </w:ins>
      <w:ins w:id="51" w:author="Švecova Jitka" w:date="2025-11-06T14:45:00Z" w16du:dateUtc="2025-11-06T13:45:00Z">
        <w:r w:rsidRPr="00D41E77">
          <w:rPr>
            <w:rFonts w:ascii="Segoe UI" w:hAnsi="Segoe UI" w:cs="Segoe UI"/>
            <w:sz w:val="20"/>
            <w:szCs w:val="20"/>
            <w:rPrChange w:id="52" w:author="Vlastislav Sýkora" w:date="2025-11-07T21:25:00Z" w16du:dateUtc="2025-11-07T20:25:00Z">
              <w:rPr>
                <w:rFonts w:cstheme="minorHAnsi"/>
              </w:rPr>
            </w:rPrChange>
          </w:rPr>
          <w:t>p</w:t>
        </w:r>
      </w:ins>
      <w:ins w:id="53" w:author="Fronček Szabová Laura" w:date="2025-11-05T11:29:00Z" w16du:dateUtc="2025-11-05T10:29:00Z">
        <w:r w:rsidR="00544A7E" w:rsidRPr="00D41E77">
          <w:rPr>
            <w:rFonts w:ascii="Segoe UI" w:hAnsi="Segoe UI" w:cs="Segoe UI"/>
            <w:sz w:val="20"/>
            <w:szCs w:val="20"/>
            <w:rPrChange w:id="54" w:author="Vlastislav Sýkora" w:date="2025-11-07T21:25:00Z" w16du:dateUtc="2025-11-07T20:25:00Z">
              <w:rPr>
                <w:rFonts w:cstheme="minorHAnsi"/>
              </w:rPr>
            </w:rPrChange>
          </w:rPr>
          <w:t>říjemce</w:t>
        </w:r>
      </w:ins>
      <w:ins w:id="55" w:author="Švecova Jitka" w:date="2025-11-06T14:46:00Z" w16du:dateUtc="2025-11-06T13:46:00Z">
        <w:r w:rsidRPr="00D41E77">
          <w:rPr>
            <w:rFonts w:ascii="Segoe UI" w:hAnsi="Segoe UI" w:cs="Segoe UI"/>
            <w:sz w:val="20"/>
            <w:szCs w:val="20"/>
            <w:rPrChange w:id="56" w:author="Vlastislav Sýkora" w:date="2025-11-07T21:25:00Z" w16du:dateUtc="2025-11-07T20:25:00Z">
              <w:rPr>
                <w:rFonts w:cstheme="minorHAnsi"/>
              </w:rPr>
            </w:rPrChange>
          </w:rPr>
          <w:t xml:space="preserve"> </w:t>
        </w:r>
      </w:ins>
      <w:ins w:id="57" w:author="Fronček Szabová Laura" w:date="2025-11-05T11:29:00Z" w16du:dateUtc="2025-11-05T10:29:00Z">
        <w:del w:id="58" w:author="Švecova Jitka" w:date="2025-11-06T14:45:00Z" w16du:dateUtc="2025-11-06T13:45:00Z">
          <w:r w:rsidR="00544A7E" w:rsidRPr="00D41E77" w:rsidDel="00746618">
            <w:rPr>
              <w:rFonts w:ascii="Segoe UI" w:hAnsi="Segoe UI" w:cs="Segoe UI"/>
              <w:sz w:val="20"/>
              <w:szCs w:val="20"/>
              <w:rPrChange w:id="59" w:author="Vlastislav Sýkora" w:date="2025-11-07T21:25:00Z" w16du:dateUtc="2025-11-07T20:25:00Z">
                <w:rPr>
                  <w:rFonts w:cstheme="minorHAnsi"/>
                </w:rPr>
              </w:rPrChange>
            </w:rPr>
            <w:delText xml:space="preserve">/žadatel </w:delText>
          </w:r>
        </w:del>
      </w:ins>
      <w:r w:rsidR="00E47744" w:rsidRPr="00D41E77">
        <w:rPr>
          <w:rFonts w:ascii="Segoe UI" w:hAnsi="Segoe UI" w:cs="Segoe UI"/>
          <w:sz w:val="20"/>
          <w:szCs w:val="20"/>
          <w:rPrChange w:id="60" w:author="Vlastislav Sýkora" w:date="2025-11-07T21:25:00Z" w16du:dateUtc="2025-11-07T20:25:00Z">
            <w:rPr>
              <w:rFonts w:cstheme="minorHAnsi"/>
            </w:rPr>
          </w:rPrChange>
        </w:rPr>
        <w:t>sám</w:t>
      </w:r>
      <w:r w:rsidR="000E1F53" w:rsidRPr="00D41E77">
        <w:rPr>
          <w:rFonts w:ascii="Segoe UI" w:hAnsi="Segoe UI" w:cs="Segoe UI"/>
          <w:sz w:val="20"/>
          <w:szCs w:val="20"/>
          <w:rPrChange w:id="61" w:author="Vlastislav Sýkora" w:date="2025-11-07T21:25:00Z" w16du:dateUtc="2025-11-07T20:25:00Z">
            <w:rPr>
              <w:rFonts w:cstheme="minorHAnsi"/>
            </w:rPr>
          </w:rPrChange>
        </w:rPr>
        <w:t>,</w:t>
      </w:r>
      <w:r w:rsidR="00E47744" w:rsidRPr="00D41E77">
        <w:rPr>
          <w:rFonts w:ascii="Segoe UI" w:hAnsi="Segoe UI" w:cs="Segoe UI"/>
          <w:sz w:val="20"/>
          <w:szCs w:val="20"/>
          <w:rPrChange w:id="62" w:author="Vlastislav Sýkora" w:date="2025-11-07T21:25:00Z" w16du:dateUtc="2025-11-07T20:25:00Z">
            <w:rPr>
              <w:rFonts w:cstheme="minorHAnsi"/>
            </w:rPr>
          </w:rPrChange>
        </w:rPr>
        <w:t xml:space="preserve"> případně </w:t>
      </w:r>
      <w:ins w:id="63" w:author="Fronček Szabová Laura" w:date="2025-11-04T14:39:00Z" w16du:dateUtc="2025-11-04T13:39:00Z">
        <w:r w:rsidR="00E813AA" w:rsidRPr="00D41E77">
          <w:rPr>
            <w:rFonts w:ascii="Segoe UI" w:hAnsi="Segoe UI" w:cs="Segoe UI"/>
            <w:sz w:val="20"/>
            <w:szCs w:val="20"/>
            <w:rPrChange w:id="64" w:author="Vlastislav Sýkora" w:date="2025-11-07T21:25:00Z" w16du:dateUtc="2025-11-07T20:25:00Z">
              <w:rPr>
                <w:rFonts w:cstheme="minorHAnsi"/>
              </w:rPr>
            </w:rPrChange>
          </w:rPr>
          <w:t xml:space="preserve">výlučně </w:t>
        </w:r>
      </w:ins>
      <w:r w:rsidR="00E47744" w:rsidRPr="00D41E77">
        <w:rPr>
          <w:rFonts w:ascii="Segoe UI" w:hAnsi="Segoe UI" w:cs="Segoe UI"/>
          <w:sz w:val="20"/>
          <w:szCs w:val="20"/>
          <w:rPrChange w:id="65" w:author="Vlastislav Sýkora" w:date="2025-11-07T21:25:00Z" w16du:dateUtc="2025-11-07T20:25:00Z">
            <w:rPr>
              <w:rFonts w:cstheme="minorHAnsi"/>
            </w:rPr>
          </w:rPrChange>
        </w:rPr>
        <w:t>s</w:t>
      </w:r>
      <w:del w:id="66" w:author="Švecova Jitka" w:date="2025-11-06T14:46:00Z" w16du:dateUtc="2025-11-06T13:46:00Z">
        <w:r w:rsidR="001775CD" w:rsidRPr="00D41E77" w:rsidDel="0021685D">
          <w:rPr>
            <w:rFonts w:ascii="Segoe UI" w:hAnsi="Segoe UI" w:cs="Segoe UI"/>
            <w:sz w:val="20"/>
            <w:szCs w:val="20"/>
            <w:rPrChange w:id="67" w:author="Vlastislav Sýkora" w:date="2025-11-07T21:25:00Z" w16du:dateUtc="2025-11-07T20:25:00Z">
              <w:rPr>
                <w:rFonts w:cstheme="minorHAnsi"/>
              </w:rPr>
            </w:rPrChange>
          </w:rPr>
          <w:delText xml:space="preserve"> </w:delText>
        </w:r>
      </w:del>
      <w:ins w:id="68" w:author="Švecova Jitka" w:date="2025-11-06T14:46:00Z" w16du:dateUtc="2025-11-06T13:46:00Z">
        <w:r w:rsidR="0021685D" w:rsidRPr="00D41E77">
          <w:rPr>
            <w:rFonts w:ascii="Segoe UI" w:hAnsi="Segoe UI" w:cs="Segoe UI"/>
            <w:sz w:val="20"/>
            <w:szCs w:val="20"/>
            <w:rPrChange w:id="69" w:author="Vlastislav Sýkora" w:date="2025-11-07T21:25:00Z" w16du:dateUtc="2025-11-07T20:25:00Z">
              <w:rPr>
                <w:rFonts w:cstheme="minorHAnsi"/>
              </w:rPr>
            </w:rPrChange>
          </w:rPr>
          <w:t> </w:t>
        </w:r>
      </w:ins>
      <w:r w:rsidR="00D30F2C" w:rsidRPr="00D41E77">
        <w:rPr>
          <w:rFonts w:ascii="Segoe UI" w:hAnsi="Segoe UI" w:cs="Segoe UI"/>
          <w:sz w:val="20"/>
          <w:szCs w:val="20"/>
          <w:rPrChange w:id="70" w:author="Vlastislav Sýkora" w:date="2025-11-07T21:25:00Z" w16du:dateUtc="2025-11-07T20:25:00Z">
            <w:rPr>
              <w:rFonts w:cstheme="minorHAnsi"/>
            </w:rPr>
          </w:rPrChange>
        </w:rPr>
        <w:t>jinými</w:t>
      </w:r>
      <w:r w:rsidR="00E47744" w:rsidRPr="00D41E77">
        <w:rPr>
          <w:rFonts w:ascii="Segoe UI" w:hAnsi="Segoe UI" w:cs="Segoe UI"/>
          <w:sz w:val="20"/>
          <w:szCs w:val="20"/>
          <w:rPrChange w:id="71" w:author="Vlastislav Sýkora" w:date="2025-11-07T21:25:00Z" w16du:dateUtc="2025-11-07T20:25:00Z">
            <w:rPr>
              <w:rFonts w:cstheme="minorHAnsi"/>
            </w:rPr>
          </w:rPrChange>
        </w:rPr>
        <w:t xml:space="preserve"> </w:t>
      </w:r>
      <w:r w:rsidR="00566B7E" w:rsidRPr="00D41E77">
        <w:rPr>
          <w:rFonts w:ascii="Segoe UI" w:hAnsi="Segoe UI" w:cs="Segoe UI"/>
          <w:sz w:val="20"/>
          <w:szCs w:val="20"/>
          <w:rPrChange w:id="72" w:author="Vlastislav Sýkora" w:date="2025-11-07T21:25:00Z" w16du:dateUtc="2025-11-07T20:25:00Z">
            <w:rPr>
              <w:rFonts w:cstheme="minorHAnsi"/>
            </w:rPr>
          </w:rPrChange>
        </w:rPr>
        <w:t>zadavateli</w:t>
      </w:r>
      <w:r w:rsidR="00AE5B00" w:rsidRPr="00D41E77">
        <w:rPr>
          <w:rFonts w:ascii="Segoe UI" w:hAnsi="Segoe UI" w:cs="Segoe UI"/>
          <w:sz w:val="20"/>
          <w:szCs w:val="20"/>
          <w:rPrChange w:id="73" w:author="Vlastislav Sýkora" w:date="2025-11-07T21:25:00Z" w16du:dateUtc="2025-11-07T20:25:00Z">
            <w:rPr>
              <w:rFonts w:cstheme="minorHAnsi"/>
            </w:rPr>
          </w:rPrChange>
        </w:rPr>
        <w:t xml:space="preserve"> </w:t>
      </w:r>
      <w:r w:rsidR="00E47744" w:rsidRPr="00D41E77">
        <w:rPr>
          <w:rFonts w:ascii="Segoe UI" w:hAnsi="Segoe UI" w:cs="Segoe UI"/>
          <w:sz w:val="20"/>
          <w:szCs w:val="20"/>
          <w:rPrChange w:id="74" w:author="Vlastislav Sýkora" w:date="2025-11-07T21:25:00Z" w16du:dateUtc="2025-11-07T20:25:00Z">
            <w:rPr>
              <w:rFonts w:cstheme="minorHAnsi"/>
            </w:rPr>
          </w:rPrChange>
        </w:rPr>
        <w:t xml:space="preserve">– </w:t>
      </w:r>
      <w:r w:rsidR="000E1F53" w:rsidRPr="00D41E77">
        <w:rPr>
          <w:rFonts w:ascii="Segoe UI" w:hAnsi="Segoe UI" w:cs="Segoe UI"/>
          <w:sz w:val="20"/>
          <w:szCs w:val="20"/>
          <w:highlight w:val="lightGray"/>
          <w:rPrChange w:id="75" w:author="Vlastislav Sýkora" w:date="2025-11-07T21:25:00Z" w16du:dateUtc="2025-11-07T20:25:00Z">
            <w:rPr>
              <w:rFonts w:cstheme="minorHAnsi"/>
              <w:highlight w:val="lightGray"/>
            </w:rPr>
          </w:rPrChange>
        </w:rPr>
        <w:t xml:space="preserve">….. </w:t>
      </w:r>
      <w:r w:rsidR="000E1F53" w:rsidRPr="00D41E77">
        <w:rPr>
          <w:rFonts w:ascii="Segoe UI" w:hAnsi="Segoe UI" w:cs="Segoe UI"/>
          <w:i/>
          <w:sz w:val="20"/>
          <w:szCs w:val="20"/>
          <w:highlight w:val="lightGray"/>
          <w:rPrChange w:id="76" w:author="Vlastislav Sýkora" w:date="2025-11-07T21:25:00Z" w16du:dateUtc="2025-11-07T20:25:00Z">
            <w:rPr>
              <w:rFonts w:cstheme="minorHAnsi"/>
              <w:i/>
              <w:highlight w:val="lightGray"/>
            </w:rPr>
          </w:rPrChange>
        </w:rPr>
        <w:t>(jin</w:t>
      </w:r>
      <w:r w:rsidR="00566B7E" w:rsidRPr="00D41E77">
        <w:rPr>
          <w:rFonts w:ascii="Segoe UI" w:hAnsi="Segoe UI" w:cs="Segoe UI"/>
          <w:i/>
          <w:sz w:val="20"/>
          <w:szCs w:val="20"/>
          <w:highlight w:val="lightGray"/>
          <w:rPrChange w:id="77" w:author="Vlastislav Sýkora" w:date="2025-11-07T21:25:00Z" w16du:dateUtc="2025-11-07T20:25:00Z">
            <w:rPr>
              <w:rFonts w:cstheme="minorHAnsi"/>
              <w:i/>
              <w:highlight w:val="lightGray"/>
            </w:rPr>
          </w:rPrChange>
        </w:rPr>
        <w:t>í</w:t>
      </w:r>
      <w:r w:rsidR="000E1F53" w:rsidRPr="00D41E77">
        <w:rPr>
          <w:rFonts w:ascii="Segoe UI" w:hAnsi="Segoe UI" w:cs="Segoe UI"/>
          <w:i/>
          <w:sz w:val="20"/>
          <w:szCs w:val="20"/>
          <w:highlight w:val="lightGray"/>
          <w:rPrChange w:id="78" w:author="Vlastislav Sýkora" w:date="2025-11-07T21:25:00Z" w16du:dateUtc="2025-11-07T20:25:00Z">
            <w:rPr>
              <w:rFonts w:cstheme="minorHAnsi"/>
              <w:i/>
              <w:highlight w:val="lightGray"/>
            </w:rPr>
          </w:rPrChange>
        </w:rPr>
        <w:t xml:space="preserve"> </w:t>
      </w:r>
      <w:r w:rsidR="00566B7E" w:rsidRPr="00D41E77">
        <w:rPr>
          <w:rFonts w:ascii="Segoe UI" w:hAnsi="Segoe UI" w:cs="Segoe UI"/>
          <w:i/>
          <w:sz w:val="20"/>
          <w:szCs w:val="20"/>
          <w:highlight w:val="lightGray"/>
          <w:rPrChange w:id="79" w:author="Vlastislav Sýkora" w:date="2025-11-07T21:25:00Z" w16du:dateUtc="2025-11-07T20:25:00Z">
            <w:rPr>
              <w:rFonts w:cstheme="minorHAnsi"/>
              <w:i/>
              <w:highlight w:val="lightGray"/>
            </w:rPr>
          </w:rPrChange>
        </w:rPr>
        <w:t>zadavatelé</w:t>
      </w:r>
      <w:r w:rsidR="000E1F53" w:rsidRPr="00D41E77">
        <w:rPr>
          <w:rFonts w:ascii="Segoe UI" w:hAnsi="Segoe UI" w:cs="Segoe UI"/>
          <w:i/>
          <w:sz w:val="20"/>
          <w:szCs w:val="20"/>
          <w:highlight w:val="lightGray"/>
          <w:rPrChange w:id="80" w:author="Vlastislav Sýkora" w:date="2025-11-07T21:25:00Z" w16du:dateUtc="2025-11-07T20:25:00Z">
            <w:rPr>
              <w:rFonts w:cstheme="minorHAnsi"/>
              <w:i/>
              <w:highlight w:val="lightGray"/>
            </w:rPr>
          </w:rPrChange>
        </w:rPr>
        <w:t>, IČ</w:t>
      </w:r>
      <w:ins w:id="81" w:author="Švecova Jitka" w:date="2025-11-06T14:46:00Z" w16du:dateUtc="2025-11-06T13:46:00Z">
        <w:r w:rsidR="0021685D" w:rsidRPr="00D41E77">
          <w:rPr>
            <w:rFonts w:ascii="Segoe UI" w:hAnsi="Segoe UI" w:cs="Segoe UI"/>
            <w:i/>
            <w:sz w:val="20"/>
            <w:szCs w:val="20"/>
            <w:highlight w:val="lightGray"/>
            <w:rPrChange w:id="82" w:author="Vlastislav Sýkora" w:date="2025-11-07T21:25:00Z" w16du:dateUtc="2025-11-07T20:25:00Z">
              <w:rPr>
                <w:rFonts w:cstheme="minorHAnsi"/>
                <w:i/>
                <w:highlight w:val="lightGray"/>
              </w:rPr>
            </w:rPrChange>
          </w:rPr>
          <w:t>O</w:t>
        </w:r>
      </w:ins>
      <w:r w:rsidR="000E1F53" w:rsidRPr="00D41E77">
        <w:rPr>
          <w:rFonts w:ascii="Segoe UI" w:hAnsi="Segoe UI" w:cs="Segoe UI"/>
          <w:i/>
          <w:sz w:val="20"/>
          <w:szCs w:val="20"/>
          <w:highlight w:val="lightGray"/>
          <w:rPrChange w:id="83" w:author="Vlastislav Sýkora" w:date="2025-11-07T21:25:00Z" w16du:dateUtc="2025-11-07T20:25:00Z">
            <w:rPr>
              <w:rFonts w:cstheme="minorHAnsi"/>
              <w:i/>
              <w:highlight w:val="lightGray"/>
            </w:rPr>
          </w:rPrChange>
        </w:rPr>
        <w:t>: )</w:t>
      </w:r>
      <w:r w:rsidR="000E1F53" w:rsidRPr="00D41E77">
        <w:rPr>
          <w:rFonts w:ascii="Segoe UI" w:hAnsi="Segoe UI" w:cs="Segoe UI"/>
          <w:sz w:val="20"/>
          <w:szCs w:val="20"/>
          <w:highlight w:val="lightGray"/>
          <w:rPrChange w:id="84" w:author="Vlastislav Sýkora" w:date="2025-11-07T21:25:00Z" w16du:dateUtc="2025-11-07T20:25:00Z">
            <w:rPr>
              <w:rFonts w:cstheme="minorHAnsi"/>
              <w:highlight w:val="lightGray"/>
            </w:rPr>
          </w:rPrChange>
        </w:rPr>
        <w:t xml:space="preserve"> ..…,</w:t>
      </w:r>
      <w:r w:rsidR="00E47744" w:rsidRPr="00D41E77">
        <w:rPr>
          <w:rFonts w:ascii="Segoe UI" w:hAnsi="Segoe UI" w:cs="Segoe UI"/>
          <w:sz w:val="20"/>
          <w:szCs w:val="20"/>
          <w:rPrChange w:id="85" w:author="Vlastislav Sýkora" w:date="2025-11-07T21:25:00Z" w16du:dateUtc="2025-11-07T20:25:00Z">
            <w:rPr>
              <w:rFonts w:cstheme="minorHAnsi"/>
            </w:rPr>
          </w:rPrChange>
        </w:rPr>
        <w:t xml:space="preserve"> </w:t>
      </w:r>
      <w:r w:rsidR="000551B2" w:rsidRPr="00D41E77">
        <w:rPr>
          <w:rFonts w:ascii="Segoe UI" w:hAnsi="Segoe UI" w:cs="Segoe UI"/>
          <w:sz w:val="20"/>
          <w:szCs w:val="20"/>
          <w:rPrChange w:id="86" w:author="Vlastislav Sýkora" w:date="2025-11-07T21:25:00Z" w16du:dateUtc="2025-11-07T20:25:00Z">
            <w:rPr>
              <w:rFonts w:cstheme="minorHAnsi"/>
            </w:rPr>
          </w:rPrChange>
        </w:rPr>
        <w:t>založil společný podnik</w:t>
      </w:r>
      <w:r w:rsidR="0036763C" w:rsidRPr="00D41E77">
        <w:rPr>
          <w:rFonts w:ascii="Segoe UI" w:hAnsi="Segoe UI" w:cs="Segoe UI"/>
          <w:sz w:val="20"/>
          <w:szCs w:val="20"/>
          <w:rPrChange w:id="87" w:author="Vlastislav Sýkora" w:date="2025-11-07T21:25:00Z" w16du:dateUtc="2025-11-07T20:25:00Z">
            <w:rPr>
              <w:rFonts w:cstheme="minorHAnsi"/>
            </w:rPr>
          </w:rPrChange>
        </w:rPr>
        <w:t xml:space="preserve"> </w:t>
      </w:r>
      <w:ins w:id="88" w:author="Fronček Szabová Laura" w:date="2025-11-04T14:39:00Z" w16du:dateUtc="2025-11-04T13:39:00Z">
        <w:r w:rsidR="004E1E0B" w:rsidRPr="00D41E77">
          <w:rPr>
            <w:rFonts w:ascii="Segoe UI" w:hAnsi="Segoe UI" w:cs="Segoe UI"/>
            <w:sz w:val="20"/>
            <w:szCs w:val="20"/>
            <w:rPrChange w:id="89" w:author="Vlastislav Sýkora" w:date="2025-11-07T21:25:00Z" w16du:dateUtc="2025-11-07T20:25:00Z">
              <w:rPr>
                <w:rFonts w:cstheme="minorHAnsi"/>
              </w:rPr>
            </w:rPrChange>
          </w:rPr>
          <w:t>za účelem vykonávání relevantních činností nejméně na dobu 3 let</w:t>
        </w:r>
      </w:ins>
      <w:ins w:id="90" w:author="Švecova Jitka" w:date="2025-11-07T08:28:00Z" w16du:dateUtc="2025-11-07T07:28:00Z">
        <w:r w:rsidR="003353AC" w:rsidRPr="00D41E77">
          <w:rPr>
            <w:rFonts w:ascii="Segoe UI" w:hAnsi="Segoe UI" w:cs="Segoe UI"/>
            <w:sz w:val="20"/>
            <w:szCs w:val="20"/>
            <w:rPrChange w:id="91" w:author="Vlastislav Sýkora" w:date="2025-11-07T21:25:00Z" w16du:dateUtc="2025-11-07T20:25:00Z">
              <w:rPr>
                <w:rFonts w:cstheme="minorHAnsi"/>
                <w:sz w:val="20"/>
                <w:szCs w:val="20"/>
              </w:rPr>
            </w:rPrChange>
          </w:rPr>
          <w:t>, přičemž</w:t>
        </w:r>
      </w:ins>
      <w:ins w:id="92" w:author="Fronček Szabová Laura" w:date="2025-11-04T14:39:00Z" w16du:dateUtc="2025-11-04T13:39:00Z">
        <w:del w:id="93" w:author="Švecova Jitka" w:date="2025-11-07T08:28:00Z" w16du:dateUtc="2025-11-07T07:28:00Z">
          <w:r w:rsidR="004E1E0B" w:rsidRPr="00D41E77" w:rsidDel="003353AC">
            <w:rPr>
              <w:rFonts w:ascii="Segoe UI" w:hAnsi="Segoe UI" w:cs="Segoe UI"/>
              <w:sz w:val="20"/>
              <w:szCs w:val="20"/>
              <w:rPrChange w:id="94" w:author="Vlastislav Sýkora" w:date="2025-11-07T21:25:00Z" w16du:dateUtc="2025-11-07T20:25:00Z">
                <w:rPr>
                  <w:rFonts w:cstheme="minorHAnsi"/>
                </w:rPr>
              </w:rPrChange>
            </w:rPr>
            <w:delText xml:space="preserve"> </w:delText>
          </w:r>
        </w:del>
      </w:ins>
      <w:del w:id="95" w:author="Švecova Jitka" w:date="2025-11-07T08:28:00Z" w16du:dateUtc="2025-11-07T07:28:00Z">
        <w:r w:rsidR="0036763C" w:rsidRPr="00D41E77" w:rsidDel="003353AC">
          <w:rPr>
            <w:rFonts w:ascii="Segoe UI" w:hAnsi="Segoe UI" w:cs="Segoe UI"/>
            <w:sz w:val="20"/>
            <w:szCs w:val="20"/>
            <w:rPrChange w:id="96" w:author="Vlastislav Sýkora" w:date="2025-11-07T21:25:00Z" w16du:dateUtc="2025-11-07T20:25:00Z">
              <w:rPr>
                <w:rFonts w:cstheme="minorHAnsi"/>
              </w:rPr>
            </w:rPrChange>
          </w:rPr>
          <w:delText>a</w:delText>
        </w:r>
      </w:del>
      <w:del w:id="97" w:author="Švecova Jitka" w:date="2025-11-07T08:29:00Z" w16du:dateUtc="2025-11-07T07:29:00Z">
        <w:r w:rsidR="0036763C" w:rsidRPr="00D41E77" w:rsidDel="003353AC">
          <w:rPr>
            <w:rFonts w:ascii="Segoe UI" w:hAnsi="Segoe UI" w:cs="Segoe UI"/>
            <w:sz w:val="20"/>
            <w:szCs w:val="20"/>
            <w:rPrChange w:id="98" w:author="Vlastislav Sýkora" w:date="2025-11-07T21:25:00Z" w16du:dateUtc="2025-11-07T20:25:00Z">
              <w:rPr>
                <w:rFonts w:cstheme="minorHAnsi"/>
              </w:rPr>
            </w:rPrChange>
          </w:rPr>
          <w:delText xml:space="preserve"> </w:delText>
        </w:r>
      </w:del>
      <w:ins w:id="99" w:author="Fronček Szabová Laura" w:date="2025-11-04T14:40:00Z" w16du:dateUtc="2025-11-04T13:40:00Z">
        <w:del w:id="100" w:author="Švecova Jitka" w:date="2025-11-07T08:29:00Z" w16du:dateUtc="2025-11-07T07:29:00Z">
          <w:r w:rsidR="004E1E0B" w:rsidRPr="00D41E77" w:rsidDel="003353AC">
            <w:rPr>
              <w:rFonts w:ascii="Segoe UI" w:hAnsi="Segoe UI" w:cs="Segoe UI"/>
              <w:sz w:val="20"/>
              <w:szCs w:val="20"/>
              <w:rPrChange w:id="101" w:author="Vlastislav Sýkora" w:date="2025-11-07T21:25:00Z" w16du:dateUtc="2025-11-07T20:25:00Z">
                <w:rPr>
                  <w:rFonts w:cstheme="minorHAnsi"/>
                </w:rPr>
              </w:rPrChange>
            </w:rPr>
            <w:delText>je z</w:delText>
          </w:r>
        </w:del>
      </w:ins>
      <w:ins w:id="102" w:author="Švecova Jitka" w:date="2025-11-07T08:29:00Z" w16du:dateUtc="2025-11-07T07:29:00Z">
        <w:r w:rsidR="003353AC" w:rsidRPr="00D41E77">
          <w:rPr>
            <w:rFonts w:ascii="Segoe UI" w:hAnsi="Segoe UI" w:cs="Segoe UI"/>
            <w:sz w:val="20"/>
            <w:szCs w:val="20"/>
            <w:rPrChange w:id="103" w:author="Vlastislav Sýkora" w:date="2025-11-07T21:25:00Z" w16du:dateUtc="2025-11-07T20:25:00Z">
              <w:rPr>
                <w:rFonts w:cstheme="minorHAnsi"/>
                <w:sz w:val="20"/>
                <w:szCs w:val="20"/>
              </w:rPr>
            </w:rPrChange>
          </w:rPr>
          <w:t xml:space="preserve"> z</w:t>
        </w:r>
      </w:ins>
      <w:ins w:id="104" w:author="Fronček Szabová Laura" w:date="2025-11-04T14:40:00Z" w16du:dateUtc="2025-11-04T13:40:00Z">
        <w:r w:rsidR="004E1E0B" w:rsidRPr="00D41E77">
          <w:rPr>
            <w:rFonts w:ascii="Segoe UI" w:hAnsi="Segoe UI" w:cs="Segoe UI"/>
            <w:sz w:val="20"/>
            <w:szCs w:val="20"/>
            <w:rPrChange w:id="105" w:author="Vlastislav Sýkora" w:date="2025-11-07T21:25:00Z" w16du:dateUtc="2025-11-07T20:25:00Z">
              <w:rPr>
                <w:rFonts w:cstheme="minorHAnsi"/>
              </w:rPr>
            </w:rPrChange>
          </w:rPr>
          <w:t xml:space="preserve">akladatelským právním jednáním </w:t>
        </w:r>
      </w:ins>
      <w:ins w:id="106" w:author="Švecova Jitka" w:date="2025-11-07T08:29:00Z" w16du:dateUtc="2025-11-07T07:29:00Z">
        <w:r w:rsidR="003353AC" w:rsidRPr="00D41E77">
          <w:rPr>
            <w:rFonts w:ascii="Segoe UI" w:hAnsi="Segoe UI" w:cs="Segoe UI"/>
            <w:sz w:val="20"/>
            <w:szCs w:val="20"/>
            <w:rPrChange w:id="107" w:author="Vlastislav Sýkora" w:date="2025-11-07T21:25:00Z" w16du:dateUtc="2025-11-07T20:25:00Z">
              <w:rPr>
                <w:rFonts w:cstheme="minorHAnsi"/>
                <w:sz w:val="20"/>
                <w:szCs w:val="20"/>
              </w:rPr>
            </w:rPrChange>
          </w:rPr>
          <w:t xml:space="preserve">je </w:t>
        </w:r>
      </w:ins>
      <w:ins w:id="108" w:author="Fronček Szabová Laura" w:date="2025-11-04T14:40:00Z" w16du:dateUtc="2025-11-04T13:40:00Z">
        <w:r w:rsidR="004E1E0B" w:rsidRPr="00D41E77">
          <w:rPr>
            <w:rFonts w:ascii="Segoe UI" w:hAnsi="Segoe UI" w:cs="Segoe UI"/>
            <w:sz w:val="20"/>
            <w:szCs w:val="20"/>
            <w:rPrChange w:id="109" w:author="Vlastislav Sýkora" w:date="2025-11-07T21:25:00Z" w16du:dateUtc="2025-11-07T20:25:00Z">
              <w:rPr>
                <w:rFonts w:cstheme="minorHAnsi"/>
              </w:rPr>
            </w:rPrChange>
          </w:rPr>
          <w:t>písemně stanoveno, že výlučná účast zakládajících zadavatelů v této osobě bude trvat nejméně 3 roky od jejího vzniku</w:t>
        </w:r>
        <w:r w:rsidR="0084129D" w:rsidRPr="00D41E77">
          <w:rPr>
            <w:rFonts w:ascii="Segoe UI" w:hAnsi="Segoe UI" w:cs="Segoe UI"/>
            <w:sz w:val="20"/>
            <w:szCs w:val="20"/>
            <w:rPrChange w:id="110" w:author="Vlastislav Sýkora" w:date="2025-11-07T21:25:00Z" w16du:dateUtc="2025-11-07T20:25:00Z">
              <w:rPr>
                <w:rFonts w:cstheme="minorHAnsi"/>
              </w:rPr>
            </w:rPrChange>
          </w:rPr>
          <w:t xml:space="preserve">. </w:t>
        </w:r>
      </w:ins>
      <w:del w:id="111" w:author="Fronček Szabová Laura" w:date="2025-11-04T14:40:00Z" w16du:dateUtc="2025-11-04T13:40:00Z">
        <w:r w:rsidR="0036763C" w:rsidRPr="00D41E77" w:rsidDel="0084129D">
          <w:rPr>
            <w:rFonts w:ascii="Segoe UI" w:hAnsi="Segoe UI" w:cs="Segoe UI"/>
            <w:sz w:val="20"/>
            <w:szCs w:val="20"/>
            <w:rPrChange w:id="112" w:author="Vlastislav Sýkora" w:date="2025-11-07T21:25:00Z" w16du:dateUtc="2025-11-07T20:25:00Z">
              <w:rPr>
                <w:rFonts w:cstheme="minorHAnsi"/>
              </w:rPr>
            </w:rPrChange>
          </w:rPr>
          <w:delText>současně po dobu 3 let je písemně stanovena výlučná účast zakládajících zadavatelů ve</w:delText>
        </w:r>
        <w:r w:rsidR="000905D6" w:rsidRPr="00D41E77" w:rsidDel="0084129D">
          <w:rPr>
            <w:rFonts w:ascii="Segoe UI" w:hAnsi="Segoe UI" w:cs="Segoe UI"/>
            <w:sz w:val="20"/>
            <w:szCs w:val="20"/>
            <w:rPrChange w:id="113" w:author="Vlastislav Sýkora" w:date="2025-11-07T21:25:00Z" w16du:dateUtc="2025-11-07T20:25:00Z">
              <w:rPr>
                <w:rFonts w:cstheme="minorHAnsi"/>
              </w:rPr>
            </w:rPrChange>
          </w:rPr>
          <w:delText> </w:delText>
        </w:r>
        <w:r w:rsidR="0036763C" w:rsidRPr="00D41E77" w:rsidDel="0084129D">
          <w:rPr>
            <w:rFonts w:ascii="Segoe UI" w:hAnsi="Segoe UI" w:cs="Segoe UI"/>
            <w:sz w:val="20"/>
            <w:szCs w:val="20"/>
            <w:rPrChange w:id="114" w:author="Vlastislav Sýkora" w:date="2025-11-07T21:25:00Z" w16du:dateUtc="2025-11-07T20:25:00Z">
              <w:rPr>
                <w:rFonts w:cstheme="minorHAnsi"/>
              </w:rPr>
            </w:rPrChange>
          </w:rPr>
          <w:delText>společném podniku</w:delText>
        </w:r>
        <w:r w:rsidR="00E47744" w:rsidRPr="00D41E77" w:rsidDel="0084129D">
          <w:rPr>
            <w:rFonts w:ascii="Segoe UI" w:hAnsi="Segoe UI" w:cs="Segoe UI"/>
            <w:sz w:val="20"/>
            <w:szCs w:val="20"/>
            <w:rPrChange w:id="115" w:author="Vlastislav Sýkora" w:date="2025-11-07T21:25:00Z" w16du:dateUtc="2025-11-07T20:25:00Z">
              <w:rPr>
                <w:rFonts w:cstheme="minorHAnsi"/>
              </w:rPr>
            </w:rPrChange>
          </w:rPr>
          <w:delText xml:space="preserve">. </w:delText>
        </w:r>
      </w:del>
      <w:r w:rsidR="00E47744" w:rsidRPr="00D41E77">
        <w:rPr>
          <w:rFonts w:ascii="Segoe UI" w:hAnsi="Segoe UI" w:cs="Segoe UI"/>
          <w:sz w:val="20"/>
          <w:szCs w:val="20"/>
          <w:rPrChange w:id="116" w:author="Vlastislav Sýkora" w:date="2025-11-07T21:25:00Z" w16du:dateUtc="2025-11-07T20:25:00Z">
            <w:rPr>
              <w:rFonts w:cstheme="minorHAnsi"/>
            </w:rPr>
          </w:rPrChange>
        </w:rPr>
        <w:t xml:space="preserve">Uvedené se opírá o …… </w:t>
      </w:r>
      <w:r w:rsidR="00E47744" w:rsidRPr="00D41E77">
        <w:rPr>
          <w:rFonts w:ascii="Segoe UI" w:hAnsi="Segoe UI" w:cs="Segoe UI"/>
          <w:i/>
          <w:sz w:val="20"/>
          <w:szCs w:val="20"/>
          <w:highlight w:val="lightGray"/>
          <w:rPrChange w:id="117" w:author="Vlastislav Sýkora" w:date="2025-11-07T21:25:00Z" w16du:dateUtc="2025-11-07T20:25:00Z">
            <w:rPr>
              <w:rFonts w:cstheme="minorHAnsi"/>
              <w:i/>
              <w:highlight w:val="lightGray"/>
            </w:rPr>
          </w:rPrChange>
        </w:rPr>
        <w:t xml:space="preserve">(např. </w:t>
      </w:r>
      <w:r w:rsidR="000551B2" w:rsidRPr="00D41E77">
        <w:rPr>
          <w:rFonts w:ascii="Segoe UI" w:hAnsi="Segoe UI" w:cs="Segoe UI"/>
          <w:i/>
          <w:sz w:val="20"/>
          <w:szCs w:val="20"/>
          <w:highlight w:val="lightGray"/>
          <w:rPrChange w:id="118" w:author="Vlastislav Sýkora" w:date="2025-11-07T21:25:00Z" w16du:dateUtc="2025-11-07T20:25:00Z">
            <w:rPr>
              <w:rFonts w:cstheme="minorHAnsi"/>
              <w:i/>
              <w:highlight w:val="lightGray"/>
            </w:rPr>
          </w:rPrChange>
        </w:rPr>
        <w:t xml:space="preserve">zakladatelské listiny, </w:t>
      </w:r>
      <w:r w:rsidR="00A77CD6" w:rsidRPr="00D41E77">
        <w:rPr>
          <w:rFonts w:ascii="Segoe UI" w:hAnsi="Segoe UI" w:cs="Segoe UI"/>
          <w:i/>
          <w:sz w:val="20"/>
          <w:szCs w:val="20"/>
          <w:highlight w:val="lightGray"/>
          <w:rPrChange w:id="119" w:author="Vlastislav Sýkora" w:date="2025-11-07T21:25:00Z" w16du:dateUtc="2025-11-07T20:25:00Z">
            <w:rPr>
              <w:rFonts w:cstheme="minorHAnsi"/>
              <w:i/>
              <w:highlight w:val="lightGray"/>
            </w:rPr>
          </w:rPrChange>
        </w:rPr>
        <w:t>zprávy o vztazích</w:t>
      </w:r>
      <w:r w:rsidR="00E47744" w:rsidRPr="00D41E77">
        <w:rPr>
          <w:rFonts w:ascii="Segoe UI" w:hAnsi="Segoe UI" w:cs="Segoe UI"/>
          <w:i/>
          <w:sz w:val="20"/>
          <w:szCs w:val="20"/>
          <w:highlight w:val="lightGray"/>
          <w:rPrChange w:id="120" w:author="Vlastislav Sýkora" w:date="2025-11-07T21:25:00Z" w16du:dateUtc="2025-11-07T20:25:00Z">
            <w:rPr>
              <w:rFonts w:cstheme="minorHAnsi"/>
              <w:i/>
              <w:highlight w:val="lightGray"/>
            </w:rPr>
          </w:rPrChange>
        </w:rPr>
        <w:t>)</w:t>
      </w:r>
      <w:r w:rsidR="00B81FC6" w:rsidRPr="00D41E77">
        <w:rPr>
          <w:rFonts w:ascii="Segoe UI" w:hAnsi="Segoe UI" w:cs="Segoe UI"/>
          <w:i/>
          <w:sz w:val="20"/>
          <w:szCs w:val="20"/>
          <w:rPrChange w:id="121" w:author="Vlastislav Sýkora" w:date="2025-11-07T21:25:00Z" w16du:dateUtc="2025-11-07T20:25:00Z">
            <w:rPr>
              <w:rFonts w:cstheme="minorHAnsi"/>
              <w:i/>
            </w:rPr>
          </w:rPrChange>
        </w:rPr>
        <w:t xml:space="preserve"> </w:t>
      </w:r>
      <w:r w:rsidR="00B81FC6" w:rsidRPr="00D41E77">
        <w:rPr>
          <w:rFonts w:ascii="Segoe UI" w:hAnsi="Segoe UI" w:cs="Segoe UI"/>
          <w:sz w:val="20"/>
          <w:szCs w:val="20"/>
          <w:rPrChange w:id="122" w:author="Vlastislav Sýkora" w:date="2025-11-07T21:25:00Z" w16du:dateUtc="2025-11-07T20:25:00Z">
            <w:rPr>
              <w:rFonts w:cstheme="minorHAnsi"/>
            </w:rPr>
          </w:rPrChange>
        </w:rPr>
        <w:t>…</w:t>
      </w:r>
      <w:del w:id="123" w:author="Fronček Szabová Laura" w:date="2025-11-04T14:40:00Z" w16du:dateUtc="2025-11-04T13:40:00Z">
        <w:r w:rsidR="00B81FC6" w:rsidRPr="00D41E77" w:rsidDel="0084129D">
          <w:rPr>
            <w:rFonts w:ascii="Segoe UI" w:hAnsi="Segoe UI" w:cs="Segoe UI"/>
            <w:sz w:val="20"/>
            <w:szCs w:val="20"/>
            <w:rPrChange w:id="124" w:author="Vlastislav Sýkora" w:date="2025-11-07T21:25:00Z" w16du:dateUtc="2025-11-07T20:25:00Z">
              <w:rPr>
                <w:rFonts w:cstheme="minorHAnsi"/>
              </w:rPr>
            </w:rPrChange>
          </w:rPr>
          <w:delText>..</w:delText>
        </w:r>
      </w:del>
      <w:ins w:id="125" w:author="Fronček Szabová Laura" w:date="2025-11-04T14:40:00Z" w16du:dateUtc="2025-11-04T13:40:00Z">
        <w:r w:rsidR="0084129D" w:rsidRPr="00D41E77">
          <w:rPr>
            <w:rFonts w:ascii="Segoe UI" w:hAnsi="Segoe UI" w:cs="Segoe UI"/>
            <w:sz w:val="20"/>
            <w:szCs w:val="20"/>
            <w:rPrChange w:id="126" w:author="Vlastislav Sýkora" w:date="2025-11-07T21:25:00Z" w16du:dateUtc="2025-11-07T20:25:00Z">
              <w:rPr>
                <w:rFonts w:cstheme="minorHAnsi"/>
              </w:rPr>
            </w:rPrChange>
          </w:rPr>
          <w:t>…</w:t>
        </w:r>
      </w:ins>
      <w:del w:id="127" w:author="Fronček Szabová Laura" w:date="2025-11-04T14:40:00Z" w16du:dateUtc="2025-11-04T13:40:00Z">
        <w:r w:rsidR="00B81FC6" w:rsidRPr="00D41E77" w:rsidDel="0084129D">
          <w:rPr>
            <w:rFonts w:ascii="Segoe UI" w:hAnsi="Segoe UI" w:cs="Segoe UI"/>
            <w:sz w:val="20"/>
            <w:szCs w:val="20"/>
            <w:rPrChange w:id="128" w:author="Vlastislav Sýkora" w:date="2025-11-07T21:25:00Z" w16du:dateUtc="2025-11-07T20:25:00Z">
              <w:rPr>
                <w:rFonts w:cstheme="minorHAnsi"/>
              </w:rPr>
            </w:rPrChange>
          </w:rPr>
          <w:delText xml:space="preserve"> </w:delText>
        </w:r>
        <w:r w:rsidR="00E47744" w:rsidRPr="00D41E77" w:rsidDel="0084129D">
          <w:rPr>
            <w:rFonts w:ascii="Segoe UI" w:hAnsi="Segoe UI" w:cs="Segoe UI"/>
            <w:sz w:val="20"/>
            <w:szCs w:val="20"/>
            <w:rPrChange w:id="129" w:author="Vlastislav Sýkora" w:date="2025-11-07T21:25:00Z" w16du:dateUtc="2025-11-07T20:25:00Z">
              <w:rPr>
                <w:rFonts w:cstheme="minorHAnsi"/>
              </w:rPr>
            </w:rPrChange>
          </w:rPr>
          <w:delText xml:space="preserve">,  </w:delText>
        </w:r>
        <w:r w:rsidR="007D2F34" w:rsidRPr="00D41E77" w:rsidDel="0084129D">
          <w:rPr>
            <w:rFonts w:ascii="Segoe UI" w:hAnsi="Segoe UI" w:cs="Segoe UI"/>
            <w:sz w:val="20"/>
            <w:szCs w:val="20"/>
            <w:rPrChange w:id="130" w:author="Vlastislav Sýkora" w:date="2025-11-07T21:25:00Z" w16du:dateUtc="2025-11-07T20:25:00Z">
              <w:rPr>
                <w:rFonts w:cstheme="minorHAnsi"/>
              </w:rPr>
            </w:rPrChange>
          </w:rPr>
          <w:delText xml:space="preserve">kdy </w:delText>
        </w:r>
        <w:r w:rsidR="00A77CD6" w:rsidRPr="00D41E77" w:rsidDel="0084129D">
          <w:rPr>
            <w:rFonts w:ascii="Segoe UI" w:hAnsi="Segoe UI" w:cs="Segoe UI"/>
            <w:sz w:val="20"/>
            <w:szCs w:val="20"/>
            <w:rPrChange w:id="131" w:author="Vlastislav Sýkora" w:date="2025-11-07T21:25:00Z" w16du:dateUtc="2025-11-07T20:25:00Z">
              <w:rPr>
                <w:rFonts w:cstheme="minorHAnsi"/>
              </w:rPr>
            </w:rPrChange>
          </w:rPr>
          <w:delText xml:space="preserve">doložené skutečnosti </w:delText>
        </w:r>
        <w:r w:rsidR="007D2F34" w:rsidRPr="00D41E77" w:rsidDel="0084129D">
          <w:rPr>
            <w:rFonts w:ascii="Segoe UI" w:hAnsi="Segoe UI" w:cs="Segoe UI"/>
            <w:sz w:val="20"/>
            <w:szCs w:val="20"/>
            <w:rPrChange w:id="132" w:author="Vlastislav Sýkora" w:date="2025-11-07T21:25:00Z" w16du:dateUtc="2025-11-07T20:25:00Z">
              <w:rPr>
                <w:rFonts w:cstheme="minorHAnsi"/>
              </w:rPr>
            </w:rPrChange>
          </w:rPr>
          <w:delText>prokazuj</w:delText>
        </w:r>
        <w:r w:rsidR="00A77CD6" w:rsidRPr="00D41E77" w:rsidDel="0084129D">
          <w:rPr>
            <w:rFonts w:ascii="Segoe UI" w:hAnsi="Segoe UI" w:cs="Segoe UI"/>
            <w:sz w:val="20"/>
            <w:szCs w:val="20"/>
            <w:rPrChange w:id="133" w:author="Vlastislav Sýkora" w:date="2025-11-07T21:25:00Z" w16du:dateUtc="2025-11-07T20:25:00Z">
              <w:rPr>
                <w:rFonts w:cstheme="minorHAnsi"/>
              </w:rPr>
            </w:rPrChange>
          </w:rPr>
          <w:delText>í</w:delText>
        </w:r>
        <w:r w:rsidR="007D2F34" w:rsidRPr="00D41E77" w:rsidDel="0084129D">
          <w:rPr>
            <w:rFonts w:ascii="Segoe UI" w:hAnsi="Segoe UI" w:cs="Segoe UI"/>
            <w:sz w:val="20"/>
            <w:szCs w:val="20"/>
            <w:rPrChange w:id="134" w:author="Vlastislav Sýkora" w:date="2025-11-07T21:25:00Z" w16du:dateUtc="2025-11-07T20:25:00Z">
              <w:rPr>
                <w:rFonts w:cstheme="minorHAnsi"/>
              </w:rPr>
            </w:rPrChange>
          </w:rPr>
          <w:delText xml:space="preserve"> </w:delText>
        </w:r>
        <w:r w:rsidR="00A77CD6" w:rsidRPr="00D41E77" w:rsidDel="0084129D">
          <w:rPr>
            <w:rFonts w:ascii="Segoe UI" w:hAnsi="Segoe UI" w:cs="Segoe UI"/>
            <w:sz w:val="20"/>
            <w:szCs w:val="20"/>
            <w:rPrChange w:id="135" w:author="Vlastislav Sýkora" w:date="2025-11-07T21:25:00Z" w16du:dateUtc="2025-11-07T20:25:00Z">
              <w:rPr>
                <w:rFonts w:cstheme="minorHAnsi"/>
              </w:rPr>
            </w:rPrChange>
          </w:rPr>
          <w:delText xml:space="preserve">vzájemnou souvislost </w:delText>
        </w:r>
        <w:r w:rsidR="00D30F2C" w:rsidRPr="00D41E77" w:rsidDel="0084129D">
          <w:rPr>
            <w:rFonts w:ascii="Segoe UI" w:hAnsi="Segoe UI" w:cs="Segoe UI"/>
            <w:sz w:val="20"/>
            <w:szCs w:val="20"/>
            <w:rPrChange w:id="136" w:author="Vlastislav Sýkora" w:date="2025-11-07T21:25:00Z" w16du:dateUtc="2025-11-07T20:25:00Z">
              <w:rPr>
                <w:rFonts w:cstheme="minorHAnsi"/>
              </w:rPr>
            </w:rPrChange>
          </w:rPr>
          <w:delText xml:space="preserve">mezi zadavatelem a společným podnikem vybraným pro plnění předmětu </w:delText>
        </w:r>
        <w:r w:rsidR="00B25E11" w:rsidRPr="00D41E77" w:rsidDel="0084129D">
          <w:rPr>
            <w:rFonts w:ascii="Segoe UI" w:hAnsi="Segoe UI" w:cs="Segoe UI"/>
            <w:sz w:val="20"/>
            <w:szCs w:val="20"/>
            <w:rPrChange w:id="137" w:author="Vlastislav Sýkora" w:date="2025-11-07T21:25:00Z" w16du:dateUtc="2025-11-07T20:25:00Z">
              <w:rPr>
                <w:rFonts w:cstheme="minorHAnsi"/>
              </w:rPr>
            </w:rPrChange>
          </w:rPr>
          <w:delText xml:space="preserve">veřejné </w:delText>
        </w:r>
        <w:r w:rsidR="00D30F2C" w:rsidRPr="00D41E77" w:rsidDel="0084129D">
          <w:rPr>
            <w:rFonts w:ascii="Segoe UI" w:hAnsi="Segoe UI" w:cs="Segoe UI"/>
            <w:sz w:val="20"/>
            <w:szCs w:val="20"/>
            <w:rPrChange w:id="138" w:author="Vlastislav Sýkora" w:date="2025-11-07T21:25:00Z" w16du:dateUtc="2025-11-07T20:25:00Z">
              <w:rPr>
                <w:rFonts w:cstheme="minorHAnsi"/>
              </w:rPr>
            </w:rPrChange>
          </w:rPr>
          <w:delText>zakázky</w:delText>
        </w:r>
        <w:r w:rsidR="007D2F34" w:rsidRPr="00D41E77" w:rsidDel="0084129D">
          <w:rPr>
            <w:rFonts w:ascii="Segoe UI" w:hAnsi="Segoe UI" w:cs="Segoe UI"/>
            <w:sz w:val="20"/>
            <w:szCs w:val="20"/>
            <w:rPrChange w:id="139" w:author="Vlastislav Sýkora" w:date="2025-11-07T21:25:00Z" w16du:dateUtc="2025-11-07T20:25:00Z">
              <w:rPr>
                <w:rFonts w:cstheme="minorHAnsi"/>
              </w:rPr>
            </w:rPrChange>
          </w:rPr>
          <w:delText>.</w:delText>
        </w:r>
        <w:r w:rsidR="00D30F2C" w:rsidRPr="00D41E77" w:rsidDel="0084129D">
          <w:rPr>
            <w:rFonts w:ascii="Segoe UI" w:hAnsi="Segoe UI" w:cs="Segoe UI"/>
            <w:sz w:val="20"/>
            <w:szCs w:val="20"/>
            <w:rPrChange w:id="140" w:author="Vlastislav Sýkora" w:date="2025-11-07T21:25:00Z" w16du:dateUtc="2025-11-07T20:25:00Z">
              <w:rPr>
                <w:rFonts w:cstheme="minorHAnsi"/>
              </w:rPr>
            </w:rPrChange>
          </w:rPr>
          <w:delText xml:space="preserve"> </w:delText>
        </w:r>
      </w:del>
    </w:p>
    <w:p w14:paraId="55CE0B56" w14:textId="1610E208" w:rsidR="00E47744" w:rsidRPr="00D41E77" w:rsidDel="0071701E" w:rsidRDefault="00E47744">
      <w:pPr>
        <w:ind w:left="709"/>
        <w:jc w:val="both"/>
        <w:rPr>
          <w:del w:id="141" w:author="Švecova Jitka" w:date="2025-11-03T14:35:00Z" w16du:dateUtc="2025-11-03T13:35:00Z"/>
          <w:rFonts w:ascii="Segoe UI" w:hAnsi="Segoe UI" w:cs="Segoe UI"/>
          <w:sz w:val="20"/>
          <w:szCs w:val="20"/>
        </w:rPr>
      </w:pPr>
      <w:del w:id="142" w:author="Švecova Jitka" w:date="2025-11-03T14:35:00Z" w16du:dateUtc="2025-11-03T13:35:00Z">
        <w:r w:rsidRPr="00D41E77" w:rsidDel="0071701E">
          <w:rPr>
            <w:rFonts w:ascii="Segoe UI" w:hAnsi="Segoe UI" w:cs="Segoe UI"/>
            <w:sz w:val="20"/>
            <w:szCs w:val="20"/>
          </w:rPr>
          <w:delText>Uv</w:delText>
        </w:r>
        <w:r w:rsidR="007D2F34" w:rsidRPr="00D41E77" w:rsidDel="0071701E">
          <w:rPr>
            <w:rFonts w:ascii="Segoe UI" w:hAnsi="Segoe UI" w:cs="Segoe UI"/>
            <w:sz w:val="20"/>
            <w:szCs w:val="20"/>
          </w:rPr>
          <w:delText>áděné</w:delText>
        </w:r>
        <w:r w:rsidRPr="00D41E77" w:rsidDel="0071701E">
          <w:rPr>
            <w:rFonts w:ascii="Segoe UI" w:hAnsi="Segoe UI" w:cs="Segoe UI"/>
            <w:sz w:val="20"/>
            <w:szCs w:val="20"/>
          </w:rPr>
          <w:delText xml:space="preserve"> dokumenty jsou přílohou k tomuto prohlášení</w:delText>
        </w:r>
        <w:r w:rsidR="00B81FC6" w:rsidRPr="00D41E77" w:rsidDel="0071701E">
          <w:rPr>
            <w:rFonts w:ascii="Segoe UI" w:hAnsi="Segoe UI" w:cs="Segoe UI"/>
            <w:sz w:val="20"/>
            <w:szCs w:val="20"/>
          </w:rPr>
          <w:delText>, případně jsou veřejně dostupné na</w:delText>
        </w:r>
        <w:r w:rsidR="000905D6" w:rsidRPr="00D41E77" w:rsidDel="0071701E">
          <w:rPr>
            <w:rFonts w:ascii="Segoe UI" w:hAnsi="Segoe UI" w:cs="Segoe UI"/>
            <w:sz w:val="20"/>
            <w:szCs w:val="20"/>
          </w:rPr>
          <w:delText> </w:delText>
        </w:r>
        <w:r w:rsidR="00B81FC6" w:rsidRPr="00D41E77" w:rsidDel="0071701E">
          <w:rPr>
            <w:rFonts w:ascii="Segoe UI" w:hAnsi="Segoe UI" w:cs="Segoe UI"/>
            <w:sz w:val="20"/>
            <w:szCs w:val="20"/>
          </w:rPr>
          <w:delText xml:space="preserve">adrese </w:delText>
        </w:r>
        <w:r w:rsidR="00B81FC6" w:rsidRPr="00D41E77" w:rsidDel="0071701E">
          <w:rPr>
            <w:rFonts w:ascii="Segoe UI" w:hAnsi="Segoe UI" w:cs="Segoe UI"/>
            <w:sz w:val="20"/>
            <w:szCs w:val="20"/>
            <w:highlight w:val="lightGray"/>
          </w:rPr>
          <w:delText>…………..</w:delText>
        </w:r>
        <w:r w:rsidR="00B81FC6" w:rsidRPr="00D41E77" w:rsidDel="0071701E">
          <w:rPr>
            <w:rFonts w:ascii="Segoe UI" w:hAnsi="Segoe UI" w:cs="Segoe UI"/>
            <w:sz w:val="20"/>
            <w:szCs w:val="20"/>
          </w:rPr>
          <w:delText xml:space="preserve"> </w:delText>
        </w:r>
        <w:r w:rsidRPr="00D41E77" w:rsidDel="0071701E">
          <w:rPr>
            <w:rFonts w:ascii="Segoe UI" w:hAnsi="Segoe UI" w:cs="Segoe UI"/>
            <w:sz w:val="20"/>
            <w:szCs w:val="20"/>
          </w:rPr>
          <w:delText>.</w:delText>
        </w:r>
      </w:del>
    </w:p>
    <w:p w14:paraId="7A376273" w14:textId="612AD84A" w:rsidR="00D03D7E" w:rsidRPr="00D41E77" w:rsidDel="00E570A0" w:rsidRDefault="00D03D7E" w:rsidP="00E570A0">
      <w:pPr>
        <w:pStyle w:val="Odstavecseseznamem"/>
        <w:numPr>
          <w:ilvl w:val="0"/>
          <w:numId w:val="4"/>
        </w:numPr>
        <w:spacing w:before="240" w:after="120"/>
        <w:contextualSpacing w:val="0"/>
        <w:jc w:val="both"/>
        <w:rPr>
          <w:del w:id="143" w:author="Švecova Jitka" w:date="2025-11-07T08:30:00Z" w16du:dateUtc="2025-11-07T07:30:00Z"/>
          <w:rFonts w:ascii="Segoe UI" w:hAnsi="Segoe UI" w:cs="Segoe UI"/>
          <w:sz w:val="20"/>
          <w:szCs w:val="20"/>
          <w:rPrChange w:id="144" w:author="Vlastislav Sýkora" w:date="2025-11-07T21:25:00Z" w16du:dateUtc="2025-11-07T20:25:00Z">
            <w:rPr>
              <w:del w:id="145" w:author="Švecova Jitka" w:date="2025-11-07T08:30:00Z" w16du:dateUtc="2025-11-07T07:30:00Z"/>
              <w:rFonts w:cstheme="minorHAnsi"/>
              <w:sz w:val="20"/>
              <w:szCs w:val="20"/>
            </w:rPr>
          </w:rPrChange>
        </w:rPr>
      </w:pPr>
      <w:r w:rsidRPr="00D41E77">
        <w:rPr>
          <w:rFonts w:ascii="Segoe UI" w:hAnsi="Segoe UI" w:cs="Segoe UI"/>
          <w:sz w:val="20"/>
          <w:szCs w:val="20"/>
        </w:rPr>
        <w:t>činnosti na poskytnuté stavební práce</w:t>
      </w:r>
      <w:ins w:id="146" w:author="Švecova Jitka" w:date="2025-11-07T08:29:00Z" w16du:dateUtc="2025-11-07T07:29:00Z">
        <w:r w:rsidR="003353AC" w:rsidRPr="00D41E77">
          <w:rPr>
            <w:rFonts w:ascii="Segoe UI" w:hAnsi="Segoe UI" w:cs="Segoe UI"/>
            <w:sz w:val="20"/>
            <w:szCs w:val="20"/>
            <w:rPrChange w:id="147" w:author="Vlastislav Sýkora" w:date="2025-11-07T21:25:00Z" w16du:dateUtc="2025-11-07T20:25:00Z">
              <w:rPr>
                <w:rFonts w:cstheme="minorHAnsi"/>
                <w:sz w:val="20"/>
                <w:szCs w:val="20"/>
              </w:rPr>
            </w:rPrChange>
          </w:rPr>
          <w:t xml:space="preserve">, </w:t>
        </w:r>
      </w:ins>
      <w:del w:id="148" w:author="Švecova Jitka" w:date="2025-11-07T08:29:00Z" w16du:dateUtc="2025-11-07T07:29:00Z">
        <w:r w:rsidRPr="00D41E77" w:rsidDel="003353AC">
          <w:rPr>
            <w:rFonts w:ascii="Segoe UI" w:hAnsi="Segoe UI" w:cs="Segoe UI"/>
            <w:sz w:val="20"/>
            <w:szCs w:val="20"/>
          </w:rPr>
          <w:delText>/</w:delText>
        </w:r>
      </w:del>
      <w:r w:rsidRPr="00D41E77">
        <w:rPr>
          <w:rFonts w:ascii="Segoe UI" w:hAnsi="Segoe UI" w:cs="Segoe UI"/>
          <w:sz w:val="20"/>
          <w:szCs w:val="20"/>
        </w:rPr>
        <w:t>dodávky</w:t>
      </w:r>
      <w:ins w:id="149" w:author="Švecova Jitka" w:date="2025-11-07T08:29:00Z" w16du:dateUtc="2025-11-07T07:29:00Z">
        <w:r w:rsidR="003353AC" w:rsidRPr="00D41E77">
          <w:rPr>
            <w:rFonts w:ascii="Segoe UI" w:hAnsi="Segoe UI" w:cs="Segoe UI"/>
            <w:sz w:val="20"/>
            <w:szCs w:val="20"/>
            <w:rPrChange w:id="150" w:author="Vlastislav Sýkora" w:date="2025-11-07T21:25:00Z" w16du:dateUtc="2025-11-07T20:25:00Z">
              <w:rPr>
                <w:rFonts w:cstheme="minorHAnsi"/>
                <w:sz w:val="20"/>
                <w:szCs w:val="20"/>
              </w:rPr>
            </w:rPrChange>
          </w:rPr>
          <w:t xml:space="preserve"> nebo </w:t>
        </w:r>
      </w:ins>
      <w:del w:id="151" w:author="Švecova Jitka" w:date="2025-11-07T08:29:00Z" w16du:dateUtc="2025-11-07T07:29:00Z">
        <w:r w:rsidRPr="00D41E77" w:rsidDel="003353AC">
          <w:rPr>
            <w:rFonts w:ascii="Segoe UI" w:hAnsi="Segoe UI" w:cs="Segoe UI"/>
            <w:sz w:val="20"/>
            <w:szCs w:val="20"/>
          </w:rPr>
          <w:delText>/</w:delText>
        </w:r>
      </w:del>
      <w:r w:rsidRPr="00D41E77">
        <w:rPr>
          <w:rFonts w:ascii="Segoe UI" w:hAnsi="Segoe UI" w:cs="Segoe UI"/>
          <w:sz w:val="20"/>
          <w:szCs w:val="20"/>
        </w:rPr>
        <w:t>služby j</w:t>
      </w:r>
      <w:r w:rsidR="007C3C0A" w:rsidRPr="00D41E77">
        <w:rPr>
          <w:rFonts w:ascii="Segoe UI" w:hAnsi="Segoe UI" w:cs="Segoe UI"/>
          <w:sz w:val="20"/>
          <w:szCs w:val="20"/>
        </w:rPr>
        <w:t>sou</w:t>
      </w:r>
      <w:r w:rsidRPr="00D41E77">
        <w:rPr>
          <w:rFonts w:ascii="Segoe UI" w:hAnsi="Segoe UI" w:cs="Segoe UI"/>
          <w:sz w:val="20"/>
          <w:szCs w:val="20"/>
        </w:rPr>
        <w:t xml:space="preserve"> považován</w:t>
      </w:r>
      <w:r w:rsidR="007C3C0A" w:rsidRPr="00D41E77">
        <w:rPr>
          <w:rFonts w:ascii="Segoe UI" w:hAnsi="Segoe UI" w:cs="Segoe UI"/>
          <w:sz w:val="20"/>
          <w:szCs w:val="20"/>
        </w:rPr>
        <w:t>y</w:t>
      </w:r>
      <w:r w:rsidRPr="00D41E77">
        <w:rPr>
          <w:rFonts w:ascii="Segoe UI" w:hAnsi="Segoe UI" w:cs="Segoe UI"/>
          <w:sz w:val="20"/>
          <w:szCs w:val="20"/>
        </w:rPr>
        <w:t xml:space="preserve"> za relevantní činnost dle § 153 ZZVZ</w:t>
      </w:r>
      <w:ins w:id="152" w:author="Švecova Jitka" w:date="2025-11-07T08:29:00Z" w16du:dateUtc="2025-11-07T07:29:00Z">
        <w:r w:rsidR="00E570A0" w:rsidRPr="00D41E77">
          <w:rPr>
            <w:rFonts w:ascii="Segoe UI" w:hAnsi="Segoe UI" w:cs="Segoe UI"/>
            <w:sz w:val="20"/>
            <w:szCs w:val="20"/>
            <w:rPrChange w:id="153" w:author="Vlastislav Sýkora" w:date="2025-11-07T21:25:00Z" w16du:dateUtc="2025-11-07T20:25:00Z">
              <w:rPr/>
            </w:rPrChange>
          </w:rPr>
          <w:t>, kterou společný podnik obvykle vykonává v rámci své hlavní činnosti</w:t>
        </w:r>
      </w:ins>
      <w:ins w:id="154" w:author="Švecova Jitka" w:date="2025-11-07T08:30:00Z" w16du:dateUtc="2025-11-07T07:30:00Z">
        <w:r w:rsidR="00E570A0" w:rsidRPr="00D41E77">
          <w:rPr>
            <w:rFonts w:ascii="Segoe UI" w:hAnsi="Segoe UI" w:cs="Segoe UI"/>
            <w:sz w:val="20"/>
            <w:szCs w:val="20"/>
            <w:rPrChange w:id="155" w:author="Vlastislav Sýkora" w:date="2025-11-07T21:25:00Z" w16du:dateUtc="2025-11-07T20:25:00Z">
              <w:rPr/>
            </w:rPrChange>
          </w:rPr>
          <w:t xml:space="preserve">, </w:t>
        </w:r>
      </w:ins>
      <w:del w:id="156" w:author="Švecova Jitka" w:date="2025-11-07T08:29:00Z" w16du:dateUtc="2025-11-07T07:29:00Z">
        <w:r w:rsidRPr="00D41E77" w:rsidDel="00E570A0">
          <w:rPr>
            <w:rFonts w:ascii="Segoe UI" w:hAnsi="Segoe UI" w:cs="Segoe UI"/>
            <w:sz w:val="20"/>
            <w:szCs w:val="20"/>
          </w:rPr>
          <w:delText xml:space="preserve">, </w:delText>
        </w:r>
      </w:del>
      <w:r w:rsidRPr="00D41E77">
        <w:rPr>
          <w:rFonts w:ascii="Segoe UI" w:hAnsi="Segoe UI" w:cs="Segoe UI"/>
          <w:sz w:val="20"/>
          <w:szCs w:val="20"/>
        </w:rPr>
        <w:t xml:space="preserve">což je prokazatelné z …… </w:t>
      </w:r>
      <w:r w:rsidRPr="00D41E77">
        <w:rPr>
          <w:rFonts w:ascii="Segoe UI" w:hAnsi="Segoe UI" w:cs="Segoe UI"/>
          <w:i/>
          <w:sz w:val="20"/>
          <w:szCs w:val="20"/>
          <w:highlight w:val="lightGray"/>
        </w:rPr>
        <w:t>(např. konsolidované účetní závěrky, zprávy o vztazích)</w:t>
      </w:r>
      <w:r w:rsidRPr="00D41E77">
        <w:rPr>
          <w:rFonts w:ascii="Segoe UI" w:hAnsi="Segoe UI" w:cs="Segoe UI"/>
          <w:i/>
          <w:sz w:val="20"/>
          <w:szCs w:val="20"/>
        </w:rPr>
        <w:t xml:space="preserve"> </w:t>
      </w:r>
      <w:r w:rsidRPr="00D41E77">
        <w:rPr>
          <w:rFonts w:ascii="Segoe UI" w:hAnsi="Segoe UI" w:cs="Segoe UI"/>
          <w:sz w:val="20"/>
          <w:szCs w:val="20"/>
        </w:rPr>
        <w:t>…...</w:t>
      </w:r>
      <w:r w:rsidR="007C3C0A" w:rsidRPr="00D41E77">
        <w:rPr>
          <w:rFonts w:ascii="Segoe UI" w:hAnsi="Segoe UI" w:cs="Segoe UI"/>
          <w:sz w:val="20"/>
          <w:szCs w:val="20"/>
        </w:rPr>
        <w:t xml:space="preserve"> </w:t>
      </w:r>
      <w:del w:id="157" w:author="Švecova Jitka" w:date="2025-11-07T08:30:00Z" w16du:dateUtc="2025-11-07T07:30:00Z">
        <w:r w:rsidR="007C3C0A" w:rsidRPr="00D41E77" w:rsidDel="00E570A0">
          <w:rPr>
            <w:rFonts w:ascii="Segoe UI" w:hAnsi="Segoe UI" w:cs="Segoe UI"/>
            <w:sz w:val="20"/>
            <w:szCs w:val="20"/>
          </w:rPr>
          <w:delText>v návaznosti na příslušnou legislativu upravující podnikání v dané oblasti.</w:delText>
        </w:r>
      </w:del>
    </w:p>
    <w:p w14:paraId="2E63F88E" w14:textId="77777777" w:rsidR="00E570A0" w:rsidRPr="00D41E77" w:rsidRDefault="00E570A0">
      <w:pPr>
        <w:pStyle w:val="Odstavecseseznamem"/>
        <w:numPr>
          <w:ilvl w:val="0"/>
          <w:numId w:val="4"/>
        </w:numPr>
        <w:spacing w:before="240" w:after="120"/>
        <w:contextualSpacing w:val="0"/>
        <w:jc w:val="both"/>
        <w:rPr>
          <w:ins w:id="158" w:author="Švecova Jitka" w:date="2025-11-07T08:30:00Z" w16du:dateUtc="2025-11-07T07:30:00Z"/>
          <w:rFonts w:ascii="Segoe UI" w:hAnsi="Segoe UI" w:cs="Segoe UI"/>
          <w:sz w:val="20"/>
          <w:szCs w:val="20"/>
        </w:rPr>
        <w:pPrChange w:id="159" w:author="Švecova Jitka" w:date="2025-11-06T14:52:00Z" w16du:dateUtc="2025-11-06T13:52:00Z">
          <w:pPr>
            <w:pStyle w:val="Odstavecseseznamem"/>
            <w:numPr>
              <w:numId w:val="4"/>
            </w:numPr>
            <w:ind w:hanging="360"/>
            <w:contextualSpacing w:val="0"/>
            <w:jc w:val="both"/>
          </w:pPr>
        </w:pPrChange>
      </w:pPr>
    </w:p>
    <w:p w14:paraId="6797CEDC" w14:textId="77777777" w:rsidR="00544E2E" w:rsidRPr="00E570A0" w:rsidRDefault="00544E2E">
      <w:pPr>
        <w:spacing w:before="240" w:after="120"/>
        <w:jc w:val="both"/>
        <w:rPr>
          <w:ins w:id="160" w:author="Švecova Jitka" w:date="2025-11-03T14:35:00Z" w16du:dateUtc="2025-11-03T13:35:00Z"/>
          <w:rFonts w:ascii="Segoe UI" w:hAnsi="Segoe UI" w:cs="Segoe UI"/>
          <w:sz w:val="20"/>
          <w:rPrChange w:id="161" w:author="Švecova Jitka" w:date="2025-11-07T08:30:00Z" w16du:dateUtc="2025-11-07T07:30:00Z">
            <w:rPr>
              <w:ins w:id="162" w:author="Švecova Jitka" w:date="2025-11-03T14:35:00Z" w16du:dateUtc="2025-11-03T13:35:00Z"/>
            </w:rPr>
          </w:rPrChange>
        </w:rPr>
        <w:pPrChange w:id="163" w:author="Švecova Jitka" w:date="2025-11-07T08:30:00Z" w16du:dateUtc="2025-11-07T07:30:00Z">
          <w:pPr>
            <w:pStyle w:val="Odstavecseseznamem"/>
            <w:numPr>
              <w:numId w:val="4"/>
            </w:numPr>
            <w:spacing w:after="120"/>
            <w:ind w:hanging="360"/>
            <w:jc w:val="both"/>
          </w:pPr>
        </w:pPrChange>
      </w:pPr>
      <w:ins w:id="164" w:author="Švecova Jitka" w:date="2025-11-03T14:35:00Z" w16du:dateUtc="2025-11-03T13:35:00Z">
        <w:r w:rsidRPr="00D41E77">
          <w:rPr>
            <w:rFonts w:ascii="Segoe UI" w:hAnsi="Segoe UI" w:cs="Segoe UI"/>
            <w:sz w:val="20"/>
            <w:szCs w:val="20"/>
            <w:rPrChange w:id="165" w:author="Vlastislav Sýkora" w:date="2025-11-07T21:25:00Z" w16du:dateUtc="2025-11-07T20:25:00Z">
              <w:rPr/>
            </w:rPrChange>
          </w:rPr>
          <w:t>Doklady potvrzující výše uvedené skutečnosti jsou přiloženy k tomuto prohlášení, případně jsou</w:t>
        </w:r>
        <w:r w:rsidRPr="00E570A0">
          <w:rPr>
            <w:rFonts w:ascii="Segoe UI" w:hAnsi="Segoe UI" w:cs="Segoe UI"/>
            <w:sz w:val="20"/>
            <w:rPrChange w:id="166" w:author="Švecova Jitka" w:date="2025-11-07T08:30:00Z" w16du:dateUtc="2025-11-07T07:30:00Z">
              <w:rPr/>
            </w:rPrChange>
          </w:rPr>
          <w:t xml:space="preserve"> zveřejněny na adrese www</w:t>
        </w:r>
        <w:r w:rsidRPr="00E570A0">
          <w:rPr>
            <w:rFonts w:ascii="Segoe UI" w:hAnsi="Segoe UI" w:cs="Segoe UI"/>
            <w:sz w:val="20"/>
            <w:shd w:val="clear" w:color="auto" w:fill="D0CECE" w:themeFill="background2" w:themeFillShade="E6"/>
            <w:rPrChange w:id="167" w:author="Švecova Jitka" w:date="2025-11-07T08:30:00Z" w16du:dateUtc="2025-11-07T07:30:00Z">
              <w:rPr>
                <w:shd w:val="clear" w:color="auto" w:fill="D0CECE" w:themeFill="background2" w:themeFillShade="E6"/>
              </w:rPr>
            </w:rPrChange>
          </w:rPr>
          <w:t xml:space="preserve">……… </w:t>
        </w:r>
        <w:r w:rsidRPr="00E570A0">
          <w:rPr>
            <w:rFonts w:ascii="Segoe UI" w:hAnsi="Segoe UI" w:cs="Segoe UI"/>
            <w:sz w:val="20"/>
            <w:rPrChange w:id="168" w:author="Švecova Jitka" w:date="2025-11-07T08:30:00Z" w16du:dateUtc="2025-11-07T07:30:00Z">
              <w:rPr/>
            </w:rPrChange>
          </w:rPr>
          <w:t>.</w:t>
        </w:r>
      </w:ins>
    </w:p>
    <w:p w14:paraId="39C8CA97" w14:textId="1D8A8EDF" w:rsidR="00D03D7E" w:rsidRPr="007E5187" w:rsidDel="00544E2E" w:rsidRDefault="00D03D7E" w:rsidP="007E5187">
      <w:pPr>
        <w:ind w:left="709"/>
        <w:jc w:val="both"/>
        <w:rPr>
          <w:del w:id="169" w:author="Švecova Jitka" w:date="2025-11-03T14:35:00Z" w16du:dateUtc="2025-11-03T13:35:00Z"/>
          <w:rFonts w:ascii="Segoe UI" w:hAnsi="Segoe UI" w:cs="Segoe UI"/>
          <w:sz w:val="20"/>
          <w:szCs w:val="20"/>
        </w:rPr>
      </w:pPr>
      <w:del w:id="170" w:author="Švecova Jitka" w:date="2025-11-03T14:35:00Z" w16du:dateUtc="2025-11-03T13:35:00Z">
        <w:r w:rsidRPr="007E5187" w:rsidDel="00544E2E">
          <w:rPr>
            <w:rFonts w:ascii="Segoe UI" w:hAnsi="Segoe UI" w:cs="Segoe UI"/>
            <w:sz w:val="20"/>
            <w:szCs w:val="20"/>
          </w:rPr>
          <w:delText>Uváděné dokumenty jsou přílohou k tomuto prohlášení, případně jsou veřejně dostupné na</w:delText>
        </w:r>
        <w:r w:rsidR="000905D6" w:rsidDel="00544E2E">
          <w:rPr>
            <w:rFonts w:ascii="Segoe UI" w:hAnsi="Segoe UI" w:cs="Segoe UI"/>
            <w:sz w:val="20"/>
            <w:szCs w:val="20"/>
          </w:rPr>
          <w:delText> </w:delText>
        </w:r>
        <w:r w:rsidRPr="007E5187" w:rsidDel="00544E2E">
          <w:rPr>
            <w:rFonts w:ascii="Segoe UI" w:hAnsi="Segoe UI" w:cs="Segoe UI"/>
            <w:sz w:val="20"/>
            <w:szCs w:val="20"/>
          </w:rPr>
          <w:delText xml:space="preserve">adrese </w:delText>
        </w:r>
        <w:r w:rsidRPr="007E5187" w:rsidDel="00544E2E">
          <w:rPr>
            <w:rFonts w:ascii="Segoe UI" w:hAnsi="Segoe UI" w:cs="Segoe UI"/>
            <w:sz w:val="20"/>
            <w:szCs w:val="20"/>
            <w:highlight w:val="lightGray"/>
          </w:rPr>
          <w:delText>………….</w:delText>
        </w:r>
        <w:r w:rsidRPr="007E5187" w:rsidDel="00544E2E">
          <w:rPr>
            <w:rFonts w:ascii="Segoe UI" w:hAnsi="Segoe UI" w:cs="Segoe UI"/>
            <w:sz w:val="20"/>
            <w:szCs w:val="20"/>
          </w:rPr>
          <w:delText xml:space="preserve"> .</w:delText>
        </w:r>
      </w:del>
    </w:p>
    <w:p w14:paraId="0DF7DE71" w14:textId="22F76F32" w:rsidR="00B0069E" w:rsidRPr="007E5187" w:rsidDel="008A6444" w:rsidRDefault="00D94772" w:rsidP="007E5187">
      <w:pPr>
        <w:jc w:val="both"/>
        <w:rPr>
          <w:del w:id="171" w:author="Švecova Jitka" w:date="2025-11-06T14:47:00Z" w16du:dateUtc="2025-11-06T13:47:00Z"/>
          <w:rFonts w:ascii="Segoe UI" w:hAnsi="Segoe UI" w:cs="Segoe UI"/>
          <w:sz w:val="20"/>
          <w:szCs w:val="20"/>
        </w:rPr>
      </w:pPr>
      <w:del w:id="172" w:author="Fronček Szabová Laura" w:date="2025-11-05T10:41:00Z" w16du:dateUtc="2025-11-05T09:41:00Z">
        <w:r w:rsidRPr="007E5187" w:rsidDel="00D15EF1">
          <w:rPr>
            <w:rFonts w:ascii="Segoe UI" w:hAnsi="Segoe UI" w:cs="Segoe UI"/>
            <w:sz w:val="20"/>
            <w:szCs w:val="20"/>
          </w:rPr>
          <w:delText>Rovněž existuje předpoklad, že p</w:delText>
        </w:r>
      </w:del>
      <w:ins w:id="173" w:author="Švecova Jitka" w:date="2025-11-03T14:36:00Z" w16du:dateUtc="2025-11-03T13:36:00Z">
        <w:del w:id="174" w:author="Fronček Szabová Laura" w:date="2025-11-05T10:41:00Z" w16du:dateUtc="2025-11-05T09:41:00Z">
          <w:r w:rsidR="00C50CB0" w:rsidDel="00D15EF1">
            <w:rPr>
              <w:rFonts w:ascii="Segoe UI" w:hAnsi="Segoe UI" w:cs="Segoe UI"/>
              <w:sz w:val="20"/>
              <w:szCs w:val="20"/>
            </w:rPr>
            <w:delText>P</w:delText>
          </w:r>
        </w:del>
      </w:ins>
      <w:del w:id="175" w:author="Fronček Szabová Laura" w:date="2025-11-05T10:41:00Z" w16du:dateUtc="2025-11-05T09:41:00Z">
        <w:r w:rsidRPr="007E5187" w:rsidDel="00D15EF1">
          <w:rPr>
            <w:rFonts w:ascii="Segoe UI" w:hAnsi="Segoe UI" w:cs="Segoe UI"/>
            <w:sz w:val="20"/>
            <w:szCs w:val="20"/>
          </w:rPr>
          <w:delText xml:space="preserve">o dobu udržitelnosti projektu </w:delText>
        </w:r>
      </w:del>
      <w:ins w:id="176" w:author="Švecova Jitka" w:date="2025-11-03T14:36:00Z" w16du:dateUtc="2025-11-03T13:36:00Z">
        <w:del w:id="177" w:author="Fronček Szabová Laura" w:date="2025-11-05T10:41:00Z" w16du:dateUtc="2025-11-05T09:41:00Z">
          <w:r w:rsidR="000E18FA" w:rsidDel="00D15EF1">
            <w:rPr>
              <w:rFonts w:ascii="Segoe UI" w:hAnsi="Segoe UI" w:cs="Segoe UI"/>
              <w:sz w:val="20"/>
              <w:szCs w:val="20"/>
            </w:rPr>
            <w:delText xml:space="preserve">výše uvedeného </w:delText>
          </w:r>
          <w:r w:rsidR="000E18FA" w:rsidRPr="00DA34ED" w:rsidDel="00D15EF1">
            <w:rPr>
              <w:rFonts w:ascii="Segoe UI" w:hAnsi="Segoe UI" w:cs="Segoe UI"/>
              <w:sz w:val="20"/>
              <w:szCs w:val="20"/>
            </w:rPr>
            <w:delText>projektu</w:delText>
          </w:r>
          <w:r w:rsidR="000E18FA" w:rsidDel="00D15EF1">
            <w:rPr>
              <w:rFonts w:ascii="Segoe UI" w:hAnsi="Segoe UI" w:cs="Segoe UI"/>
              <w:sz w:val="20"/>
              <w:szCs w:val="20"/>
            </w:rPr>
            <w:delText xml:space="preserve"> </w:delText>
          </w:r>
        </w:del>
      </w:ins>
      <w:del w:id="178" w:author="Fronček Szabová Laura" w:date="2025-11-05T10:41:00Z" w16du:dateUtc="2025-11-05T09:41:00Z">
        <w:r w:rsidRPr="007E5187" w:rsidDel="00D15EF1">
          <w:rPr>
            <w:rFonts w:ascii="Segoe UI" w:hAnsi="Segoe UI" w:cs="Segoe UI"/>
            <w:sz w:val="20"/>
            <w:szCs w:val="20"/>
          </w:rPr>
          <w:delText>OPŽP č</w:delText>
        </w:r>
      </w:del>
      <w:del w:id="179" w:author="Švecova Jitka" w:date="2025-11-03T14:36:00Z" w16du:dateUtc="2025-11-03T13:36:00Z">
        <w:r w:rsidRPr="007E5187" w:rsidDel="000E18FA">
          <w:rPr>
            <w:rFonts w:ascii="Segoe UI" w:hAnsi="Segoe UI" w:cs="Segoe UI"/>
            <w:sz w:val="20"/>
            <w:szCs w:val="20"/>
          </w:rPr>
          <w:delText xml:space="preserve">. </w:delText>
        </w:r>
        <w:r w:rsidRPr="007E5187" w:rsidDel="000E18FA">
          <w:rPr>
            <w:rFonts w:ascii="Segoe UI" w:hAnsi="Segoe UI" w:cs="Segoe UI"/>
            <w:sz w:val="20"/>
            <w:szCs w:val="20"/>
            <w:highlight w:val="lightGray"/>
          </w:rPr>
          <w:delText>……</w:delText>
        </w:r>
      </w:del>
      <w:del w:id="180" w:author="Fronček Szabová Laura" w:date="2025-11-05T10:41:00Z" w16du:dateUtc="2025-11-05T09:41:00Z">
        <w:r w:rsidRPr="007E5187" w:rsidDel="00D15EF1">
          <w:rPr>
            <w:rFonts w:ascii="Segoe UI" w:hAnsi="Segoe UI" w:cs="Segoe UI"/>
            <w:sz w:val="20"/>
            <w:szCs w:val="20"/>
            <w:highlight w:val="lightGray"/>
          </w:rPr>
          <w:delText>…….</w:delText>
        </w:r>
        <w:r w:rsidRPr="007E5187" w:rsidDel="00D15EF1">
          <w:rPr>
            <w:rFonts w:ascii="Segoe UI" w:hAnsi="Segoe UI" w:cs="Segoe UI"/>
            <w:sz w:val="20"/>
            <w:szCs w:val="20"/>
          </w:rPr>
          <w:delText xml:space="preserve"> </w:delText>
        </w:r>
        <w:r w:rsidR="002E6C7C" w:rsidRPr="007E5187" w:rsidDel="00D15EF1">
          <w:rPr>
            <w:rFonts w:ascii="Segoe UI" w:hAnsi="Segoe UI" w:cs="Segoe UI"/>
            <w:sz w:val="20"/>
            <w:szCs w:val="20"/>
          </w:rPr>
          <w:delText>b</w:delText>
        </w:r>
        <w:r w:rsidRPr="007E5187" w:rsidDel="00D15EF1">
          <w:rPr>
            <w:rFonts w:ascii="Segoe UI" w:hAnsi="Segoe UI" w:cs="Segoe UI"/>
            <w:sz w:val="20"/>
            <w:szCs w:val="20"/>
          </w:rPr>
          <w:delText>ude</w:delText>
        </w:r>
        <w:r w:rsidR="00B25E11" w:rsidRPr="007E5187" w:rsidDel="00D15EF1">
          <w:rPr>
            <w:rFonts w:ascii="Segoe UI" w:hAnsi="Segoe UI" w:cs="Segoe UI"/>
            <w:sz w:val="20"/>
            <w:szCs w:val="20"/>
          </w:rPr>
          <w:delText xml:space="preserve"> společný podnik jako</w:delText>
        </w:r>
        <w:r w:rsidRPr="007E5187" w:rsidDel="00D15EF1">
          <w:rPr>
            <w:rFonts w:ascii="Segoe UI" w:hAnsi="Segoe UI" w:cs="Segoe UI"/>
            <w:sz w:val="20"/>
            <w:szCs w:val="20"/>
          </w:rPr>
          <w:delText xml:space="preserve"> smluvní dodavatel schopen plnit své závazky z</w:delText>
        </w:r>
        <w:r w:rsidR="001501AC" w:rsidRPr="007E5187" w:rsidDel="00D15EF1">
          <w:rPr>
            <w:rFonts w:ascii="Segoe UI" w:hAnsi="Segoe UI" w:cs="Segoe UI"/>
            <w:sz w:val="20"/>
            <w:szCs w:val="20"/>
          </w:rPr>
          <w:delText xml:space="preserve"> </w:delText>
        </w:r>
        <w:r w:rsidRPr="007E5187" w:rsidDel="00D15EF1">
          <w:rPr>
            <w:rFonts w:ascii="Segoe UI" w:hAnsi="Segoe UI" w:cs="Segoe UI"/>
            <w:sz w:val="20"/>
            <w:szCs w:val="20"/>
          </w:rPr>
          <w:delText xml:space="preserve">uzavřené smlouvy, případně poskytovaná činnost bude </w:delText>
        </w:r>
        <w:r w:rsidR="001501AC" w:rsidRPr="007E5187" w:rsidDel="00D15EF1">
          <w:rPr>
            <w:rFonts w:ascii="Segoe UI" w:hAnsi="Segoe UI" w:cs="Segoe UI"/>
            <w:sz w:val="20"/>
            <w:szCs w:val="20"/>
          </w:rPr>
          <w:delText xml:space="preserve">následně </w:delText>
        </w:r>
        <w:r w:rsidR="00B25E11" w:rsidRPr="007E5187" w:rsidDel="00D15EF1">
          <w:rPr>
            <w:rFonts w:ascii="Segoe UI" w:hAnsi="Segoe UI" w:cs="Segoe UI"/>
            <w:sz w:val="20"/>
            <w:szCs w:val="20"/>
          </w:rPr>
          <w:delText>zajištěna jiným společným podnikem tak,</w:delText>
        </w:r>
        <w:r w:rsidR="00A41003" w:rsidRPr="007E5187" w:rsidDel="00D15EF1">
          <w:rPr>
            <w:rFonts w:ascii="Segoe UI" w:hAnsi="Segoe UI" w:cs="Segoe UI"/>
            <w:sz w:val="20"/>
            <w:szCs w:val="20"/>
          </w:rPr>
          <w:delText xml:space="preserve"> </w:delText>
        </w:r>
        <w:r w:rsidR="00B25E11" w:rsidRPr="007E5187" w:rsidDel="00D15EF1">
          <w:rPr>
            <w:rFonts w:ascii="Segoe UI" w:hAnsi="Segoe UI" w:cs="Segoe UI"/>
            <w:sz w:val="20"/>
            <w:szCs w:val="20"/>
          </w:rPr>
          <w:delText xml:space="preserve">aby byl nezpochybnitelný vztah k </w:delText>
        </w:r>
        <w:r w:rsidR="00B0069E" w:rsidRPr="007E5187" w:rsidDel="00D15EF1">
          <w:rPr>
            <w:rFonts w:ascii="Segoe UI" w:hAnsi="Segoe UI" w:cs="Segoe UI"/>
            <w:sz w:val="20"/>
            <w:szCs w:val="20"/>
          </w:rPr>
          <w:delText>zadavatel</w:delText>
        </w:r>
        <w:r w:rsidR="00B25E11" w:rsidRPr="007E5187" w:rsidDel="00D15EF1">
          <w:rPr>
            <w:rFonts w:ascii="Segoe UI" w:hAnsi="Segoe UI" w:cs="Segoe UI"/>
            <w:sz w:val="20"/>
            <w:szCs w:val="20"/>
          </w:rPr>
          <w:delText>i</w:delText>
        </w:r>
        <w:r w:rsidR="00B0069E" w:rsidRPr="007E5187" w:rsidDel="00D15EF1">
          <w:rPr>
            <w:rFonts w:ascii="Segoe UI" w:hAnsi="Segoe UI" w:cs="Segoe UI"/>
            <w:sz w:val="20"/>
            <w:szCs w:val="20"/>
          </w:rPr>
          <w:delText xml:space="preserve"> jako </w:delText>
        </w:r>
        <w:r w:rsidR="001501AC" w:rsidRPr="007E5187" w:rsidDel="00D15EF1">
          <w:rPr>
            <w:rFonts w:ascii="Segoe UI" w:hAnsi="Segoe UI" w:cs="Segoe UI"/>
            <w:sz w:val="20"/>
            <w:szCs w:val="20"/>
          </w:rPr>
          <w:delText>příjemc</w:delText>
        </w:r>
        <w:r w:rsidR="00B25E11" w:rsidRPr="007E5187" w:rsidDel="00D15EF1">
          <w:rPr>
            <w:rFonts w:ascii="Segoe UI" w:hAnsi="Segoe UI" w:cs="Segoe UI"/>
            <w:sz w:val="20"/>
            <w:szCs w:val="20"/>
          </w:rPr>
          <w:delText>i</w:delText>
        </w:r>
        <w:r w:rsidR="001501AC" w:rsidRPr="007E5187" w:rsidDel="00D15EF1">
          <w:rPr>
            <w:rFonts w:ascii="Segoe UI" w:hAnsi="Segoe UI" w:cs="Segoe UI"/>
            <w:sz w:val="20"/>
            <w:szCs w:val="20"/>
          </w:rPr>
          <w:delText xml:space="preserve"> podpory </w:delText>
        </w:r>
        <w:r w:rsidR="00B0069E" w:rsidRPr="007E5187" w:rsidDel="00D15EF1">
          <w:rPr>
            <w:rFonts w:ascii="Segoe UI" w:hAnsi="Segoe UI" w:cs="Segoe UI"/>
            <w:sz w:val="20"/>
            <w:szCs w:val="20"/>
          </w:rPr>
          <w:delText xml:space="preserve">z </w:delText>
        </w:r>
        <w:r w:rsidR="00BA2492" w:rsidRPr="007E5187" w:rsidDel="00D15EF1">
          <w:rPr>
            <w:rFonts w:ascii="Segoe UI" w:hAnsi="Segoe UI" w:cs="Segoe UI"/>
            <w:sz w:val="20"/>
            <w:szCs w:val="20"/>
          </w:rPr>
          <w:delText>OPŽP.</w:delText>
        </w:r>
      </w:del>
    </w:p>
    <w:p w14:paraId="791D4C92" w14:textId="3DB9375D" w:rsidR="00D94772" w:rsidRPr="007E5187" w:rsidDel="000E18FA" w:rsidRDefault="00A41003" w:rsidP="007E5187">
      <w:pPr>
        <w:jc w:val="both"/>
        <w:rPr>
          <w:del w:id="181" w:author="Švecova Jitka" w:date="2025-11-03T14:36:00Z" w16du:dateUtc="2025-11-03T13:36:00Z"/>
          <w:rFonts w:ascii="Segoe UI" w:hAnsi="Segoe UI" w:cs="Segoe UI"/>
          <w:sz w:val="20"/>
          <w:szCs w:val="20"/>
        </w:rPr>
      </w:pPr>
      <w:del w:id="182" w:author="Švecova Jitka" w:date="2025-11-03T14:36:00Z" w16du:dateUtc="2025-11-03T13:36:00Z">
        <w:r w:rsidRPr="007E5187" w:rsidDel="000E18FA">
          <w:rPr>
            <w:rFonts w:ascii="Segoe UI" w:hAnsi="Segoe UI" w:cs="Segoe UI"/>
            <w:sz w:val="20"/>
            <w:szCs w:val="20"/>
          </w:rPr>
          <w:delText xml:space="preserve">Zadavatel a </w:delText>
        </w:r>
        <w:r w:rsidR="00250E1B" w:rsidRPr="007E5187" w:rsidDel="000E18FA">
          <w:rPr>
            <w:rFonts w:ascii="Segoe UI" w:hAnsi="Segoe UI" w:cs="Segoe UI"/>
            <w:sz w:val="20"/>
            <w:szCs w:val="20"/>
          </w:rPr>
          <w:delText xml:space="preserve">současně </w:delText>
        </w:r>
        <w:r w:rsidR="004C1AB6" w:rsidRPr="007E5187" w:rsidDel="000E18FA">
          <w:rPr>
            <w:rFonts w:ascii="Segoe UI" w:hAnsi="Segoe UI" w:cs="Segoe UI"/>
            <w:sz w:val="20"/>
            <w:szCs w:val="20"/>
          </w:rPr>
          <w:delText xml:space="preserve">i </w:delText>
        </w:r>
        <w:r w:rsidR="00250E1B" w:rsidRPr="007E5187" w:rsidDel="000E18FA">
          <w:rPr>
            <w:rFonts w:ascii="Segoe UI" w:hAnsi="Segoe UI" w:cs="Segoe UI"/>
            <w:sz w:val="20"/>
            <w:szCs w:val="20"/>
          </w:rPr>
          <w:delText>společný podnik</w:delText>
        </w:r>
        <w:r w:rsidR="001501AC" w:rsidRPr="007E5187" w:rsidDel="000E18FA">
          <w:rPr>
            <w:rFonts w:ascii="Segoe UI" w:hAnsi="Segoe UI" w:cs="Segoe UI"/>
            <w:sz w:val="20"/>
            <w:szCs w:val="20"/>
          </w:rPr>
          <w:delText xml:space="preserve"> </w:delText>
        </w:r>
        <w:r w:rsidR="00B0069E" w:rsidRPr="007E5187" w:rsidDel="000E18FA">
          <w:rPr>
            <w:rFonts w:ascii="Segoe UI" w:hAnsi="Segoe UI" w:cs="Segoe UI"/>
            <w:sz w:val="20"/>
            <w:szCs w:val="20"/>
          </w:rPr>
          <w:delText>jako povinná osoba dl</w:delText>
        </w:r>
        <w:r w:rsidR="004C1AB6" w:rsidRPr="007E5187" w:rsidDel="000E18FA">
          <w:rPr>
            <w:rFonts w:ascii="Segoe UI" w:hAnsi="Segoe UI" w:cs="Segoe UI"/>
            <w:sz w:val="20"/>
            <w:szCs w:val="20"/>
          </w:rPr>
          <w:delText>e § 5 zákona č. 255/2012 Sb.,</w:delText>
        </w:r>
        <w:r w:rsidR="004C1AB6" w:rsidRPr="007E5187" w:rsidDel="000E18FA">
          <w:rPr>
            <w:rFonts w:ascii="Segoe UI" w:hAnsi="Segoe UI" w:cs="Segoe UI"/>
            <w:sz w:val="20"/>
            <w:szCs w:val="20"/>
          </w:rPr>
          <w:br/>
        </w:r>
        <w:r w:rsidR="00250E1B" w:rsidRPr="007E5187" w:rsidDel="000E18FA">
          <w:rPr>
            <w:rFonts w:ascii="Segoe UI" w:hAnsi="Segoe UI" w:cs="Segoe UI"/>
            <w:sz w:val="20"/>
            <w:szCs w:val="20"/>
          </w:rPr>
          <w:delText>o</w:delText>
        </w:r>
        <w:r w:rsidR="004C1AB6" w:rsidRPr="007E5187" w:rsidDel="000E18FA">
          <w:rPr>
            <w:rFonts w:ascii="Segoe UI" w:hAnsi="Segoe UI" w:cs="Segoe UI"/>
            <w:sz w:val="20"/>
            <w:szCs w:val="20"/>
          </w:rPr>
          <w:delText xml:space="preserve"> </w:delText>
        </w:r>
        <w:r w:rsidR="00B0069E" w:rsidRPr="007E5187" w:rsidDel="000E18FA">
          <w:rPr>
            <w:rFonts w:ascii="Segoe UI" w:hAnsi="Segoe UI" w:cs="Segoe UI"/>
            <w:sz w:val="20"/>
            <w:szCs w:val="20"/>
          </w:rPr>
          <w:delText>kontrole (kontrolní řád), v</w:delText>
        </w:r>
        <w:r w:rsidR="00654353" w:rsidRPr="007E5187" w:rsidDel="000E18FA">
          <w:rPr>
            <w:rFonts w:ascii="Segoe UI" w:hAnsi="Segoe UI" w:cs="Segoe UI"/>
            <w:sz w:val="20"/>
            <w:szCs w:val="20"/>
          </w:rPr>
          <w:delText xml:space="preserve"> </w:delText>
        </w:r>
        <w:r w:rsidR="00B0069E" w:rsidRPr="007E5187" w:rsidDel="000E18FA">
          <w:rPr>
            <w:rFonts w:ascii="Segoe UI" w:hAnsi="Segoe UI" w:cs="Segoe UI"/>
            <w:sz w:val="20"/>
            <w:szCs w:val="20"/>
          </w:rPr>
          <w:delText xml:space="preserve">platném znění, </w:delText>
        </w:r>
        <w:r w:rsidR="00250E1B" w:rsidRPr="007E5187" w:rsidDel="000E18FA">
          <w:rPr>
            <w:rFonts w:ascii="Segoe UI" w:hAnsi="Segoe UI" w:cs="Segoe UI"/>
            <w:sz w:val="20"/>
            <w:szCs w:val="20"/>
          </w:rPr>
          <w:delText xml:space="preserve">jsou </w:delText>
        </w:r>
        <w:r w:rsidR="00B0069E" w:rsidRPr="007E5187" w:rsidDel="000E18FA">
          <w:rPr>
            <w:rFonts w:ascii="Segoe UI" w:hAnsi="Segoe UI" w:cs="Segoe UI"/>
            <w:sz w:val="20"/>
            <w:szCs w:val="20"/>
          </w:rPr>
          <w:delText>schopn</w:delText>
        </w:r>
        <w:r w:rsidRPr="007E5187" w:rsidDel="000E18FA">
          <w:rPr>
            <w:rFonts w:ascii="Segoe UI" w:hAnsi="Segoe UI" w:cs="Segoe UI"/>
            <w:sz w:val="20"/>
            <w:szCs w:val="20"/>
          </w:rPr>
          <w:delText xml:space="preserve">i </w:delText>
        </w:r>
        <w:r w:rsidR="00B0069E" w:rsidRPr="007E5187" w:rsidDel="000E18FA">
          <w:rPr>
            <w:rFonts w:ascii="Segoe UI" w:hAnsi="Segoe UI" w:cs="Segoe UI"/>
            <w:sz w:val="20"/>
            <w:szCs w:val="20"/>
          </w:rPr>
          <w:delText>z</w:delText>
        </w:r>
        <w:r w:rsidR="00BA2492" w:rsidRPr="007E5187" w:rsidDel="000E18FA">
          <w:rPr>
            <w:rFonts w:ascii="Segoe UI" w:hAnsi="Segoe UI" w:cs="Segoe UI"/>
            <w:sz w:val="20"/>
            <w:szCs w:val="20"/>
          </w:rPr>
          <w:delText xml:space="preserve"> </w:delText>
        </w:r>
        <w:r w:rsidR="00B0069E" w:rsidRPr="007E5187" w:rsidDel="000E18FA">
          <w:rPr>
            <w:rFonts w:ascii="Segoe UI" w:hAnsi="Segoe UI" w:cs="Segoe UI"/>
            <w:sz w:val="20"/>
            <w:szCs w:val="20"/>
          </w:rPr>
          <w:delText xml:space="preserve">účetnictví prokázat naplnění </w:delText>
        </w:r>
        <w:r w:rsidR="00BA2492" w:rsidRPr="007E5187" w:rsidDel="000E18FA">
          <w:rPr>
            <w:rFonts w:ascii="Segoe UI" w:hAnsi="Segoe UI" w:cs="Segoe UI"/>
            <w:sz w:val="20"/>
            <w:szCs w:val="20"/>
          </w:rPr>
          <w:delText>poskytování</w:delText>
        </w:r>
        <w:r w:rsidRPr="007E5187" w:rsidDel="000E18FA">
          <w:rPr>
            <w:rFonts w:ascii="Segoe UI" w:hAnsi="Segoe UI" w:cs="Segoe UI"/>
            <w:sz w:val="20"/>
            <w:szCs w:val="20"/>
          </w:rPr>
          <w:delText xml:space="preserve"> </w:delText>
        </w:r>
        <w:r w:rsidR="00654353" w:rsidRPr="007E5187" w:rsidDel="000E18FA">
          <w:rPr>
            <w:rFonts w:ascii="Segoe UI" w:hAnsi="Segoe UI" w:cs="Segoe UI"/>
            <w:sz w:val="20"/>
            <w:szCs w:val="20"/>
          </w:rPr>
          <w:delText xml:space="preserve">relevantní </w:delText>
        </w:r>
        <w:r w:rsidR="00B0069E" w:rsidRPr="007E5187" w:rsidDel="000E18FA">
          <w:rPr>
            <w:rFonts w:ascii="Segoe UI" w:hAnsi="Segoe UI" w:cs="Segoe UI"/>
            <w:sz w:val="20"/>
            <w:szCs w:val="20"/>
          </w:rPr>
          <w:delText>činnosti</w:delText>
        </w:r>
        <w:r w:rsidR="00530988" w:rsidRPr="007E5187" w:rsidDel="000E18FA">
          <w:rPr>
            <w:rFonts w:ascii="Segoe UI" w:hAnsi="Segoe UI" w:cs="Segoe UI"/>
            <w:sz w:val="20"/>
            <w:szCs w:val="20"/>
          </w:rPr>
          <w:delText xml:space="preserve"> </w:delText>
        </w:r>
        <w:r w:rsidR="00185024" w:rsidRPr="007E5187" w:rsidDel="000E18FA">
          <w:rPr>
            <w:rFonts w:ascii="Segoe UI" w:hAnsi="Segoe UI" w:cs="Segoe UI"/>
            <w:sz w:val="20"/>
            <w:szCs w:val="20"/>
          </w:rPr>
          <w:delText xml:space="preserve">ve vztahu k zakázce a rovněž i k předchozímu období </w:delText>
        </w:r>
        <w:r w:rsidR="00530988" w:rsidRPr="007E5187" w:rsidDel="000E18FA">
          <w:rPr>
            <w:rFonts w:ascii="Segoe UI" w:hAnsi="Segoe UI" w:cs="Segoe UI"/>
            <w:sz w:val="20"/>
            <w:szCs w:val="20"/>
          </w:rPr>
          <w:delText>3 let</w:delText>
        </w:r>
        <w:r w:rsidR="00B0069E" w:rsidRPr="007E5187" w:rsidDel="000E18FA">
          <w:rPr>
            <w:rFonts w:ascii="Segoe UI" w:hAnsi="Segoe UI" w:cs="Segoe UI"/>
            <w:sz w:val="20"/>
            <w:szCs w:val="20"/>
          </w:rPr>
          <w:delText>.</w:delText>
        </w:r>
      </w:del>
    </w:p>
    <w:p w14:paraId="09826F2C" w14:textId="4960C533" w:rsidR="00040143" w:rsidRPr="006B7B16" w:rsidRDefault="00485766" w:rsidP="00040143">
      <w:pPr>
        <w:jc w:val="both"/>
        <w:rPr>
          <w:ins w:id="183" w:author="Fronček Szabová Laura" w:date="2025-11-05T11:27:00Z" w16du:dateUtc="2025-11-05T10:27:00Z"/>
          <w:rFonts w:ascii="Segoe UI" w:hAnsi="Segoe UI" w:cs="Segoe UI"/>
          <w:sz w:val="20"/>
          <w:szCs w:val="20"/>
        </w:rPr>
      </w:pPr>
      <w:ins w:id="184" w:author="Švecova Jitka" w:date="2025-11-06T14:47:00Z" w16du:dateUtc="2025-11-06T13:47:00Z">
        <w:r>
          <w:rPr>
            <w:rFonts w:ascii="Segoe UI" w:hAnsi="Segoe UI" w:cs="Segoe UI"/>
            <w:sz w:val="20"/>
          </w:rPr>
          <w:t>Ž</w:t>
        </w:r>
        <w:r w:rsidRPr="00CC3E36">
          <w:rPr>
            <w:rFonts w:ascii="Segoe UI" w:hAnsi="Segoe UI" w:cs="Segoe UI"/>
            <w:sz w:val="20"/>
          </w:rPr>
          <w:t>adate</w:t>
        </w:r>
        <w:r>
          <w:rPr>
            <w:rFonts w:ascii="Segoe UI" w:hAnsi="Segoe UI" w:cs="Segoe UI"/>
            <w:sz w:val="20"/>
          </w:rPr>
          <w:t>l/p</w:t>
        </w:r>
        <w:r w:rsidRPr="00CC3E36">
          <w:rPr>
            <w:rFonts w:ascii="Segoe UI" w:hAnsi="Segoe UI" w:cs="Segoe UI"/>
            <w:sz w:val="20"/>
          </w:rPr>
          <w:t>říjemce</w:t>
        </w:r>
        <w:r>
          <w:rPr>
            <w:rFonts w:ascii="Segoe UI" w:hAnsi="Segoe UI" w:cs="Segoe UI"/>
            <w:sz w:val="20"/>
          </w:rPr>
          <w:t xml:space="preserve"> </w:t>
        </w:r>
      </w:ins>
      <w:ins w:id="185" w:author="Fronček Szabová Laura" w:date="2025-11-05T11:27:00Z" w16du:dateUtc="2025-11-05T10:27:00Z">
        <w:del w:id="186" w:author="Švecova Jitka" w:date="2025-11-06T14:47:00Z" w16du:dateUtc="2025-11-06T13:47:00Z">
          <w:r w:rsidR="00040143" w:rsidDel="00485766">
            <w:rPr>
              <w:rFonts w:ascii="Segoe UI" w:hAnsi="Segoe UI" w:cs="Segoe UI"/>
              <w:sz w:val="20"/>
              <w:szCs w:val="20"/>
            </w:rPr>
            <w:delText xml:space="preserve">Příjemce/žadatel </w:delText>
          </w:r>
        </w:del>
        <w:r w:rsidR="00040143">
          <w:rPr>
            <w:rFonts w:ascii="Segoe UI" w:hAnsi="Segoe UI" w:cs="Segoe UI"/>
            <w:sz w:val="20"/>
            <w:szCs w:val="20"/>
          </w:rPr>
          <w:t>si je vědom skutečnosti, že v</w:t>
        </w:r>
        <w:r w:rsidR="00040143" w:rsidRPr="006B7B16">
          <w:rPr>
            <w:rFonts w:ascii="Segoe UI" w:hAnsi="Segoe UI" w:cs="Segoe UI"/>
            <w:sz w:val="20"/>
            <w:szCs w:val="20"/>
          </w:rPr>
          <w:t xml:space="preserve"> případě přímého zadání ve smyslu § 156 ZZVZ je v</w:t>
        </w:r>
        <w:r w:rsidR="00040143">
          <w:rPr>
            <w:rFonts w:ascii="Segoe UI" w:hAnsi="Segoe UI" w:cs="Segoe UI"/>
            <w:sz w:val="20"/>
            <w:szCs w:val="20"/>
          </w:rPr>
          <w:t> </w:t>
        </w:r>
        <w:r w:rsidR="00040143" w:rsidRPr="006B7B16">
          <w:rPr>
            <w:rFonts w:ascii="Segoe UI" w:hAnsi="Segoe UI" w:cs="Segoe UI"/>
            <w:sz w:val="20"/>
            <w:szCs w:val="20"/>
          </w:rPr>
          <w:t>návaznosti na nařízení Evropského parlamentu a Rady (EU) č. 1046/2018 možné proplatit podporu EU pouze na způsobilé výdaje, které skutečně vznikly v souvislosti s realizací projektu. Poskytovatelem podpory nelze proto proplácet podporu EU na jakýkoliv zisk</w:t>
        </w:r>
      </w:ins>
      <w:ins w:id="187" w:author="Švecova Jitka" w:date="2025-11-06T14:47:00Z" w16du:dateUtc="2025-11-06T13:47:00Z">
        <w:r w:rsidR="00310EC9">
          <w:rPr>
            <w:rStyle w:val="Znakapoznpodarou"/>
            <w:rFonts w:ascii="Segoe UI" w:hAnsi="Segoe UI" w:cs="Segoe UI"/>
            <w:sz w:val="20"/>
            <w:szCs w:val="20"/>
          </w:rPr>
          <w:footnoteReference w:id="2"/>
        </w:r>
      </w:ins>
      <w:ins w:id="191" w:author="Fronček Szabová Laura" w:date="2025-11-05T11:27:00Z" w16du:dateUtc="2025-11-05T10:27:00Z">
        <w:r w:rsidR="00040143" w:rsidRPr="006B7B16">
          <w:rPr>
            <w:rFonts w:ascii="Segoe UI" w:hAnsi="Segoe UI" w:cs="Segoe UI"/>
            <w:sz w:val="20"/>
            <w:szCs w:val="20"/>
          </w:rPr>
          <w:t xml:space="preserve"> (ziskovou marži) vzniklý z poskytovaného plnění dle přímého zadání mezi příjemcem podpory </w:t>
        </w:r>
        <w:r w:rsidR="00040143">
          <w:rPr>
            <w:rFonts w:ascii="Segoe UI" w:hAnsi="Segoe UI" w:cs="Segoe UI"/>
            <w:sz w:val="20"/>
            <w:szCs w:val="20"/>
          </w:rPr>
          <w:t xml:space="preserve">a společným podnikem. </w:t>
        </w:r>
        <w:r w:rsidR="00040143" w:rsidRPr="006B7B16">
          <w:rPr>
            <w:rFonts w:ascii="Segoe UI" w:hAnsi="Segoe UI" w:cs="Segoe UI"/>
            <w:sz w:val="20"/>
            <w:szCs w:val="20"/>
          </w:rPr>
          <w:t>V případě identifikace takové situace bude vykázaný zisk (zisková marže) vždy považován za 100 % nezpůsobilý výdaj vzhledem k vydefinování způsobilosti výdajů.</w:t>
        </w:r>
      </w:ins>
    </w:p>
    <w:p w14:paraId="6BEF994A" w14:textId="5F45434D" w:rsidR="00040143" w:rsidDel="00F11B94" w:rsidRDefault="003A020A" w:rsidP="007E5187">
      <w:pPr>
        <w:jc w:val="both"/>
        <w:rPr>
          <w:del w:id="192" w:author="Švecova Jitka" w:date="2025-11-06T14:50:00Z" w16du:dateUtc="2025-11-06T13:50:00Z"/>
          <w:rFonts w:ascii="Segoe UI" w:hAnsi="Segoe UI" w:cs="Segoe UI"/>
          <w:sz w:val="20"/>
        </w:rPr>
      </w:pPr>
      <w:ins w:id="193" w:author="Švecova Jitka" w:date="2025-11-07T08:32:00Z" w16du:dateUtc="2025-11-07T07:32:00Z">
        <w:r>
          <w:rPr>
            <w:rFonts w:ascii="Segoe UI" w:hAnsi="Segoe UI" w:cs="Segoe UI"/>
            <w:sz w:val="20"/>
          </w:rPr>
          <w:t>Žadatel/p</w:t>
        </w:r>
      </w:ins>
      <w:ins w:id="194" w:author="Švecova Jitka" w:date="2025-11-06T14:48:00Z" w16du:dateUtc="2025-11-06T13:48:00Z">
        <w:r w:rsidR="00A3547A" w:rsidRPr="00CC3E36">
          <w:rPr>
            <w:rFonts w:ascii="Segoe UI" w:hAnsi="Segoe UI" w:cs="Segoe UI"/>
            <w:sz w:val="20"/>
          </w:rPr>
          <w:t>říjemce</w:t>
        </w:r>
      </w:ins>
      <w:ins w:id="195" w:author="Švecova Jitka" w:date="2025-11-07T08:32:00Z" w16du:dateUtc="2025-11-07T07:32:00Z">
        <w:r>
          <w:rPr>
            <w:rFonts w:ascii="Segoe UI" w:hAnsi="Segoe UI" w:cs="Segoe UI"/>
            <w:sz w:val="20"/>
          </w:rPr>
          <w:t xml:space="preserve"> </w:t>
        </w:r>
      </w:ins>
      <w:ins w:id="196" w:author="Fronček Szabová Laura" w:date="2025-11-05T11:27:00Z" w16du:dateUtc="2025-11-05T10:27:00Z">
        <w:del w:id="197" w:author="Švecova Jitka" w:date="2025-11-06T14:48:00Z" w16du:dateUtc="2025-11-06T13:48:00Z">
          <w:r w:rsidR="00040143" w:rsidDel="00A3547A">
            <w:rPr>
              <w:rFonts w:ascii="Segoe UI" w:hAnsi="Segoe UI" w:cs="Segoe UI"/>
              <w:sz w:val="20"/>
              <w:szCs w:val="20"/>
            </w:rPr>
            <w:delText xml:space="preserve">Příjemce/žadatel </w:delText>
          </w:r>
        </w:del>
        <w:r w:rsidR="00040143">
          <w:rPr>
            <w:rFonts w:ascii="Segoe UI" w:hAnsi="Segoe UI" w:cs="Segoe UI"/>
            <w:sz w:val="20"/>
            <w:szCs w:val="20"/>
          </w:rPr>
          <w:t>zároveň prohlašuje,</w:t>
        </w:r>
        <w:r w:rsidR="00040143" w:rsidRPr="006D45C9">
          <w:rPr>
            <w:rFonts w:ascii="Segoe UI" w:hAnsi="Segoe UI" w:cs="Segoe UI"/>
            <w:sz w:val="20"/>
            <w:szCs w:val="20"/>
          </w:rPr>
          <w:t xml:space="preserve"> že </w:t>
        </w:r>
        <w:r w:rsidR="00040143">
          <w:rPr>
            <w:rFonts w:ascii="Segoe UI" w:hAnsi="Segoe UI" w:cs="Segoe UI"/>
            <w:sz w:val="20"/>
            <w:szCs w:val="20"/>
          </w:rPr>
          <w:t xml:space="preserve">uzavřením smlouvy </w:t>
        </w:r>
        <w:r w:rsidR="00040143" w:rsidRPr="006D45C9">
          <w:rPr>
            <w:rFonts w:ascii="Segoe UI" w:hAnsi="Segoe UI" w:cs="Segoe UI"/>
            <w:sz w:val="20"/>
            <w:szCs w:val="20"/>
          </w:rPr>
          <w:t>na požadované plnění přímo</w:t>
        </w:r>
        <w:r w:rsidR="00040143">
          <w:rPr>
            <w:rFonts w:ascii="Segoe UI" w:hAnsi="Segoe UI" w:cs="Segoe UI"/>
            <w:sz w:val="20"/>
            <w:szCs w:val="20"/>
          </w:rPr>
          <w:t xml:space="preserve"> s</w:t>
        </w:r>
      </w:ins>
      <w:ins w:id="198" w:author="Švecova Jitka" w:date="2025-11-06T14:48:00Z" w16du:dateUtc="2025-11-06T13:48:00Z">
        <w:r w:rsidR="00A3547A">
          <w:rPr>
            <w:rFonts w:ascii="Segoe UI" w:hAnsi="Segoe UI" w:cs="Segoe UI"/>
            <w:sz w:val="20"/>
            <w:szCs w:val="20"/>
          </w:rPr>
          <w:t>e</w:t>
        </w:r>
      </w:ins>
      <w:ins w:id="199" w:author="Fronček Szabová Laura" w:date="2025-11-05T11:27:00Z" w16du:dateUtc="2025-11-05T10:27:00Z">
        <w:r w:rsidR="00040143">
          <w:rPr>
            <w:rFonts w:ascii="Segoe UI" w:hAnsi="Segoe UI" w:cs="Segoe UI"/>
            <w:sz w:val="20"/>
            <w:szCs w:val="20"/>
          </w:rPr>
          <w:t> jmenovan</w:t>
        </w:r>
        <w:del w:id="200" w:author="Švecova Jitka" w:date="2025-11-07T08:32:00Z" w16du:dateUtc="2025-11-07T07:32:00Z">
          <w:r w:rsidR="00040143" w:rsidDel="003A020A">
            <w:rPr>
              <w:rFonts w:ascii="Segoe UI" w:hAnsi="Segoe UI" w:cs="Segoe UI"/>
              <w:sz w:val="20"/>
              <w:szCs w:val="20"/>
            </w:rPr>
            <w:delText>ou</w:delText>
          </w:r>
        </w:del>
      </w:ins>
      <w:ins w:id="201" w:author="Švecova Jitka" w:date="2025-11-07T08:32:00Z" w16du:dateUtc="2025-11-07T07:32:00Z">
        <w:r>
          <w:rPr>
            <w:rFonts w:ascii="Segoe UI" w:hAnsi="Segoe UI" w:cs="Segoe UI"/>
            <w:sz w:val="20"/>
            <w:szCs w:val="20"/>
          </w:rPr>
          <w:t>ým společným podnikem</w:t>
        </w:r>
      </w:ins>
      <w:ins w:id="202" w:author="Fronček Szabová Laura" w:date="2025-11-05T11:27:00Z" w16du:dateUtc="2025-11-05T10:27:00Z">
        <w:del w:id="203" w:author="Švecova Jitka" w:date="2025-11-07T08:32:00Z" w16du:dateUtc="2025-11-07T07:32:00Z">
          <w:r w:rsidR="00040143" w:rsidDel="003A020A">
            <w:rPr>
              <w:rFonts w:ascii="Segoe UI" w:hAnsi="Segoe UI" w:cs="Segoe UI"/>
              <w:sz w:val="20"/>
              <w:szCs w:val="20"/>
            </w:rPr>
            <w:delText xml:space="preserve"> přidruženou osobou</w:delText>
          </w:r>
        </w:del>
      </w:ins>
      <w:ins w:id="204" w:author="Švecova Jitka" w:date="2025-11-06T14:48:00Z" w16du:dateUtc="2025-11-06T13:48:00Z">
        <w:r w:rsidR="00A3547A">
          <w:rPr>
            <w:rFonts w:ascii="Segoe UI" w:hAnsi="Segoe UI" w:cs="Segoe UI"/>
            <w:sz w:val="20"/>
            <w:szCs w:val="20"/>
          </w:rPr>
          <w:t>,</w:t>
        </w:r>
      </w:ins>
      <w:ins w:id="205" w:author="Fronček Szabová Laura" w:date="2025-11-05T11:27:00Z" w16du:dateUtc="2025-11-05T10:27:00Z">
        <w:r w:rsidR="00040143">
          <w:rPr>
            <w:rFonts w:ascii="Segoe UI" w:hAnsi="Segoe UI" w:cs="Segoe UI"/>
            <w:sz w:val="20"/>
            <w:szCs w:val="20"/>
          </w:rPr>
          <w:t xml:space="preserve"> jakožto dodavatelem</w:t>
        </w:r>
      </w:ins>
      <w:ins w:id="206" w:author="Švecova Jitka" w:date="2025-11-06T14:48:00Z" w16du:dateUtc="2025-11-06T13:48:00Z">
        <w:r w:rsidR="00A3547A">
          <w:rPr>
            <w:rFonts w:ascii="Segoe UI" w:hAnsi="Segoe UI" w:cs="Segoe UI"/>
            <w:sz w:val="20"/>
            <w:szCs w:val="20"/>
          </w:rPr>
          <w:t>,</w:t>
        </w:r>
      </w:ins>
      <w:ins w:id="207" w:author="Fronček Szabová Laura" w:date="2025-11-05T11:27:00Z" w16du:dateUtc="2025-11-05T10:27:00Z">
        <w:r w:rsidR="00040143" w:rsidRPr="006D45C9">
          <w:rPr>
            <w:rFonts w:ascii="Segoe UI" w:hAnsi="Segoe UI" w:cs="Segoe UI"/>
            <w:sz w:val="20"/>
            <w:szCs w:val="20"/>
          </w:rPr>
          <w:t xml:space="preserve"> </w:t>
        </w:r>
      </w:ins>
      <w:ins w:id="208" w:author="Švecova Jitka" w:date="2025-11-07T08:33:00Z" w16du:dateUtc="2025-11-07T07:33:00Z">
        <w:r w:rsidR="005303A6" w:rsidRPr="000F4C7A">
          <w:rPr>
            <w:rFonts w:ascii="Segoe UI" w:hAnsi="Segoe UI" w:cs="Segoe UI"/>
            <w:sz w:val="20"/>
          </w:rPr>
          <w:t>j</w:t>
        </w:r>
        <w:r w:rsidR="005303A6">
          <w:rPr>
            <w:rFonts w:ascii="Segoe UI" w:hAnsi="Segoe UI" w:cs="Segoe UI"/>
            <w:sz w:val="20"/>
          </w:rPr>
          <w:t>e</w:t>
        </w:r>
        <w:r w:rsidR="005303A6" w:rsidRPr="000F4C7A">
          <w:rPr>
            <w:rFonts w:ascii="Segoe UI" w:hAnsi="Segoe UI" w:cs="Segoe UI"/>
            <w:sz w:val="20"/>
          </w:rPr>
          <w:t xml:space="preserve"> současně </w:t>
        </w:r>
        <w:r w:rsidR="005303A6">
          <w:rPr>
            <w:rFonts w:ascii="Segoe UI" w:hAnsi="Segoe UI" w:cs="Segoe UI"/>
            <w:sz w:val="20"/>
          </w:rPr>
          <w:t>zajištěno naplnění zásad</w:t>
        </w:r>
        <w:r w:rsidR="005303A6" w:rsidRPr="000F4C7A">
          <w:rPr>
            <w:rFonts w:ascii="Segoe UI" w:hAnsi="Segoe UI" w:cs="Segoe UI"/>
            <w:sz w:val="20"/>
          </w:rPr>
          <w:t xml:space="preserve"> hospodárnost</w:t>
        </w:r>
        <w:r w:rsidR="005303A6">
          <w:rPr>
            <w:rFonts w:ascii="Segoe UI" w:hAnsi="Segoe UI" w:cs="Segoe UI"/>
            <w:sz w:val="20"/>
          </w:rPr>
          <w:t>i</w:t>
        </w:r>
        <w:r w:rsidR="005303A6" w:rsidRPr="000F4C7A">
          <w:rPr>
            <w:rFonts w:ascii="Segoe UI" w:hAnsi="Segoe UI" w:cs="Segoe UI"/>
            <w:sz w:val="20"/>
          </w:rPr>
          <w:t>, efektivnost</w:t>
        </w:r>
        <w:r w:rsidR="005303A6">
          <w:rPr>
            <w:rFonts w:ascii="Segoe UI" w:hAnsi="Segoe UI" w:cs="Segoe UI"/>
            <w:sz w:val="20"/>
          </w:rPr>
          <w:t>i</w:t>
        </w:r>
        <w:r w:rsidR="005303A6" w:rsidRPr="000F4C7A">
          <w:rPr>
            <w:rFonts w:ascii="Segoe UI" w:hAnsi="Segoe UI" w:cs="Segoe UI"/>
            <w:sz w:val="20"/>
          </w:rPr>
          <w:t xml:space="preserve"> a účelnost</w:t>
        </w:r>
        <w:r w:rsidR="005303A6">
          <w:rPr>
            <w:rFonts w:ascii="Segoe UI" w:hAnsi="Segoe UI" w:cs="Segoe UI"/>
            <w:sz w:val="20"/>
          </w:rPr>
          <w:t>i vynaložených prostředků</w:t>
        </w:r>
        <w:r w:rsidR="005303A6" w:rsidRPr="000F4C7A">
          <w:rPr>
            <w:rFonts w:ascii="Segoe UI" w:hAnsi="Segoe UI" w:cs="Segoe UI"/>
            <w:sz w:val="20"/>
          </w:rPr>
          <w:t>.</w:t>
        </w:r>
      </w:ins>
      <w:ins w:id="209" w:author="Fronček Szabová Laura" w:date="2025-11-05T11:27:00Z" w16du:dateUtc="2025-11-05T10:27:00Z">
        <w:del w:id="210" w:author="Švecova Jitka" w:date="2025-11-07T08:33:00Z" w16du:dateUtc="2025-11-07T07:33:00Z">
          <w:r w:rsidR="00040143" w:rsidRPr="006D45C9" w:rsidDel="005303A6">
            <w:rPr>
              <w:rFonts w:ascii="Segoe UI" w:hAnsi="Segoe UI" w:cs="Segoe UI"/>
              <w:sz w:val="20"/>
              <w:szCs w:val="20"/>
            </w:rPr>
            <w:delText xml:space="preserve">jsou současně </w:delText>
          </w:r>
        </w:del>
        <w:del w:id="211" w:author="Švecova Jitka" w:date="2025-11-06T14:50:00Z" w16du:dateUtc="2025-11-06T13:50:00Z">
          <w:r w:rsidR="00040143" w:rsidRPr="006D45C9" w:rsidDel="00576735">
            <w:rPr>
              <w:rFonts w:ascii="Segoe UI" w:hAnsi="Segoe UI" w:cs="Segoe UI"/>
              <w:sz w:val="20"/>
              <w:szCs w:val="20"/>
            </w:rPr>
            <w:delText xml:space="preserve">splněny </w:delText>
          </w:r>
          <w:r w:rsidR="00040143" w:rsidDel="00576735">
            <w:rPr>
              <w:rFonts w:ascii="Segoe UI" w:hAnsi="Segoe UI" w:cs="Segoe UI"/>
              <w:sz w:val="20"/>
              <w:szCs w:val="20"/>
            </w:rPr>
            <w:delText xml:space="preserve">požadavky na </w:delText>
          </w:r>
          <w:r w:rsidR="00040143" w:rsidRPr="006D45C9" w:rsidDel="00576735">
            <w:rPr>
              <w:rFonts w:ascii="Segoe UI" w:hAnsi="Segoe UI" w:cs="Segoe UI"/>
              <w:sz w:val="20"/>
              <w:szCs w:val="20"/>
            </w:rPr>
            <w:delText>hospodárnost, efektivnost</w:delText>
          </w:r>
          <w:r w:rsidR="00040143" w:rsidDel="00576735">
            <w:rPr>
              <w:rFonts w:ascii="Segoe UI" w:hAnsi="Segoe UI" w:cs="Segoe UI"/>
              <w:sz w:val="20"/>
              <w:szCs w:val="20"/>
            </w:rPr>
            <w:delText xml:space="preserve"> </w:delText>
          </w:r>
          <w:r w:rsidR="00040143" w:rsidRPr="006D45C9" w:rsidDel="00576735">
            <w:rPr>
              <w:rFonts w:ascii="Segoe UI" w:hAnsi="Segoe UI" w:cs="Segoe UI"/>
              <w:sz w:val="20"/>
              <w:szCs w:val="20"/>
            </w:rPr>
            <w:delText>a účelnost.</w:delText>
          </w:r>
        </w:del>
      </w:ins>
    </w:p>
    <w:p w14:paraId="5DFF2E66" w14:textId="77777777" w:rsidR="00F11B94" w:rsidRDefault="00F11B94" w:rsidP="00040143">
      <w:pPr>
        <w:jc w:val="both"/>
        <w:rPr>
          <w:ins w:id="212" w:author="Švecova Jitka" w:date="2025-11-06T14:55:00Z" w16du:dateUtc="2025-11-06T13:55:00Z"/>
          <w:rFonts w:ascii="Segoe UI" w:hAnsi="Segoe UI" w:cs="Segoe UI"/>
          <w:sz w:val="20"/>
          <w:szCs w:val="20"/>
        </w:rPr>
      </w:pPr>
    </w:p>
    <w:p w14:paraId="740F6DBA" w14:textId="77777777" w:rsidR="000F2C65" w:rsidRPr="007E5187" w:rsidDel="00ED6FCA" w:rsidRDefault="000F2C65" w:rsidP="007E5187">
      <w:pPr>
        <w:jc w:val="both"/>
        <w:rPr>
          <w:del w:id="213" w:author="Fronček Szabová Laura" w:date="2025-11-04T14:33:00Z" w16du:dateUtc="2025-11-04T13:33:00Z"/>
          <w:rFonts w:ascii="Segoe UI" w:hAnsi="Segoe UI" w:cs="Segoe UI"/>
          <w:sz w:val="20"/>
          <w:szCs w:val="20"/>
        </w:rPr>
      </w:pPr>
      <w:del w:id="214" w:author="Fronček Szabová Laura" w:date="2025-11-04T14:33:00Z" w16du:dateUtc="2025-11-04T13:33:00Z">
        <w:r w:rsidRPr="007E5187" w:rsidDel="00ED6FCA">
          <w:rPr>
            <w:rFonts w:ascii="Segoe UI" w:hAnsi="Segoe UI" w:cs="Segoe UI"/>
            <w:sz w:val="20"/>
            <w:szCs w:val="20"/>
          </w:rPr>
          <w:delText>Zadavatel si je vědom, že zadáním zakázky na požadované plnění přímo dodavateli dle ZZVZ jsou současně splněny předpoklady hospodárnosti, efektivnosti a účelnosti oproti cenám tržním.</w:delText>
        </w:r>
      </w:del>
    </w:p>
    <w:p w14:paraId="0EF17FF8" w14:textId="2CFDB0BE" w:rsidR="00D94772" w:rsidRPr="007E5187" w:rsidDel="00F11B94" w:rsidRDefault="00D94772" w:rsidP="007E5187">
      <w:pPr>
        <w:jc w:val="both"/>
        <w:rPr>
          <w:del w:id="215" w:author="Švecova Jitka" w:date="2025-11-06T14:54:00Z" w16du:dateUtc="2025-11-06T13:54:00Z"/>
          <w:rFonts w:ascii="Segoe UI" w:hAnsi="Segoe UI" w:cs="Segoe UI"/>
          <w:sz w:val="20"/>
          <w:szCs w:val="20"/>
        </w:rPr>
      </w:pPr>
    </w:p>
    <w:p w14:paraId="2BBB23B6" w14:textId="77777777" w:rsidR="005D3B29" w:rsidRPr="007E5187" w:rsidRDefault="005D3B29" w:rsidP="007E5187">
      <w:pPr>
        <w:jc w:val="both"/>
        <w:rPr>
          <w:rFonts w:ascii="Segoe UI" w:hAnsi="Segoe UI" w:cs="Segoe UI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PrChange w:id="216" w:author="Švecova Jitka" w:date="2025-11-06T14:55:00Z" w16du:dateUtc="2025-11-06T13:55:00Z">
          <w:tblPr>
            <w:tblStyle w:val="Mkatabulky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</w:tblPrChange>
      </w:tblPr>
      <w:tblGrid>
        <w:gridCol w:w="4530"/>
        <w:gridCol w:w="4530"/>
        <w:tblGridChange w:id="217">
          <w:tblGrid>
            <w:gridCol w:w="4530"/>
            <w:gridCol w:w="4530"/>
          </w:tblGrid>
        </w:tblGridChange>
      </w:tblGrid>
      <w:tr w:rsidR="00B1260D" w:rsidRPr="007E5187" w14:paraId="3F8770CB" w14:textId="77777777" w:rsidTr="00F11B94">
        <w:tc>
          <w:tcPr>
            <w:tcW w:w="4530" w:type="dxa"/>
            <w:tcPrChange w:id="218" w:author="Švecova Jitka" w:date="2025-11-06T14:55:00Z" w16du:dateUtc="2025-11-06T13:55:00Z">
              <w:tcPr>
                <w:tcW w:w="4530" w:type="dxa"/>
              </w:tcPr>
            </w:tcPrChange>
          </w:tcPr>
          <w:p w14:paraId="4555C4D3" w14:textId="77777777" w:rsidR="00B1260D" w:rsidRPr="007E5187" w:rsidRDefault="00B1260D" w:rsidP="007E5187">
            <w:pPr>
              <w:spacing w:after="160" w:line="259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7E5187">
              <w:rPr>
                <w:rFonts w:ascii="Segoe UI" w:hAnsi="Segoe UI" w:cs="Segoe UI"/>
                <w:sz w:val="20"/>
                <w:szCs w:val="20"/>
              </w:rPr>
              <w:t>V……………………… dne …………..</w:t>
            </w:r>
          </w:p>
          <w:p w14:paraId="066CA5FA" w14:textId="77777777" w:rsidR="00B1260D" w:rsidRPr="007E5187" w:rsidRDefault="00B1260D" w:rsidP="007E5187">
            <w:pPr>
              <w:spacing w:after="160" w:line="259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  <w:p w14:paraId="11281AB3" w14:textId="77777777" w:rsidR="00B1260D" w:rsidRPr="007E5187" w:rsidRDefault="00B1260D" w:rsidP="007E5187">
            <w:pPr>
              <w:spacing w:after="160" w:line="259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530" w:type="dxa"/>
            <w:vAlign w:val="bottom"/>
            <w:tcPrChange w:id="219" w:author="Švecova Jitka" w:date="2025-11-06T14:55:00Z" w16du:dateUtc="2025-11-06T13:55:00Z">
              <w:tcPr>
                <w:tcW w:w="4530" w:type="dxa"/>
                <w:vAlign w:val="bottom"/>
              </w:tcPr>
            </w:tcPrChange>
          </w:tcPr>
          <w:p w14:paraId="4A950551" w14:textId="77777777" w:rsidR="00B1260D" w:rsidRPr="007E5187" w:rsidRDefault="00B1260D" w:rsidP="007E5187">
            <w:pPr>
              <w:spacing w:after="160" w:line="259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2C7A8394" w14:textId="77777777" w:rsidR="00F11B94" w:rsidRDefault="00F11B94" w:rsidP="007E5187">
            <w:pPr>
              <w:spacing w:after="160" w:line="259" w:lineRule="auto"/>
              <w:jc w:val="center"/>
              <w:rPr>
                <w:ins w:id="220" w:author="Švecova Jitka" w:date="2025-11-06T14:55:00Z" w16du:dateUtc="2025-11-06T13:55:00Z"/>
                <w:rFonts w:ascii="Segoe UI" w:hAnsi="Segoe UI" w:cs="Segoe UI"/>
                <w:sz w:val="20"/>
                <w:szCs w:val="20"/>
              </w:rPr>
            </w:pPr>
          </w:p>
          <w:p w14:paraId="51F9C86B" w14:textId="6BCCD7AA" w:rsidR="00B1260D" w:rsidRPr="007E5187" w:rsidRDefault="00B1260D" w:rsidP="007E5187">
            <w:pPr>
              <w:spacing w:after="160" w:line="259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7E5187">
              <w:rPr>
                <w:rFonts w:ascii="Segoe UI" w:hAnsi="Segoe UI" w:cs="Segoe UI"/>
                <w:sz w:val="20"/>
                <w:szCs w:val="20"/>
              </w:rPr>
              <w:t>(</w:t>
            </w:r>
            <w:r w:rsidRPr="007E5187">
              <w:rPr>
                <w:rFonts w:ascii="Segoe UI" w:hAnsi="Segoe UI" w:cs="Segoe UI"/>
                <w:i/>
                <w:sz w:val="20"/>
                <w:szCs w:val="20"/>
              </w:rPr>
              <w:t>podpis)</w:t>
            </w:r>
          </w:p>
          <w:p w14:paraId="768AA276" w14:textId="77777777" w:rsidR="00B1260D" w:rsidRPr="007E5187" w:rsidRDefault="00B1260D" w:rsidP="007E5187">
            <w:pPr>
              <w:spacing w:after="160" w:line="259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7E5187">
              <w:rPr>
                <w:rFonts w:ascii="Segoe UI" w:hAnsi="Segoe UI" w:cs="Segoe UI"/>
                <w:sz w:val="20"/>
                <w:szCs w:val="20"/>
              </w:rPr>
              <w:t>…………………………………………</w:t>
            </w:r>
          </w:p>
        </w:tc>
      </w:tr>
      <w:tr w:rsidR="00D94772" w:rsidRPr="007E5187" w14:paraId="011D310C" w14:textId="77777777" w:rsidTr="00F11B94">
        <w:tc>
          <w:tcPr>
            <w:tcW w:w="4530" w:type="dxa"/>
            <w:tcPrChange w:id="221" w:author="Švecova Jitka" w:date="2025-11-06T14:55:00Z" w16du:dateUtc="2025-11-06T13:55:00Z">
              <w:tcPr>
                <w:tcW w:w="4530" w:type="dxa"/>
              </w:tcPr>
            </w:tcPrChange>
          </w:tcPr>
          <w:p w14:paraId="49FEF330" w14:textId="77777777" w:rsidR="00D94772" w:rsidRPr="007E5187" w:rsidRDefault="00D94772" w:rsidP="007E5187">
            <w:pPr>
              <w:spacing w:after="160" w:line="259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530" w:type="dxa"/>
            <w:tcPrChange w:id="222" w:author="Švecova Jitka" w:date="2025-11-06T14:55:00Z" w16du:dateUtc="2025-11-06T13:55:00Z">
              <w:tcPr>
                <w:tcW w:w="4530" w:type="dxa"/>
              </w:tcPr>
            </w:tcPrChange>
          </w:tcPr>
          <w:p w14:paraId="54C4514D" w14:textId="77777777" w:rsidR="00D94772" w:rsidRPr="007E5187" w:rsidRDefault="00D94772" w:rsidP="00541107">
            <w:pPr>
              <w:spacing w:line="259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7E5187">
              <w:rPr>
                <w:rFonts w:ascii="Segoe UI" w:hAnsi="Segoe UI" w:cs="Segoe UI"/>
                <w:sz w:val="20"/>
                <w:szCs w:val="20"/>
              </w:rPr>
              <w:t>statuární zástupce</w:t>
            </w:r>
          </w:p>
          <w:p w14:paraId="0A6FE126" w14:textId="77777777" w:rsidR="00D94772" w:rsidRPr="007E5187" w:rsidRDefault="00D94772">
            <w:pPr>
              <w:spacing w:line="259" w:lineRule="auto"/>
              <w:jc w:val="center"/>
              <w:rPr>
                <w:rFonts w:ascii="Segoe UI" w:hAnsi="Segoe UI" w:cs="Segoe UI"/>
                <w:sz w:val="20"/>
                <w:szCs w:val="20"/>
              </w:rPr>
              <w:pPrChange w:id="223" w:author="Švecova Jitka" w:date="2025-11-06T14:55:00Z" w16du:dateUtc="2025-11-06T13:55:00Z">
                <w:pPr>
                  <w:spacing w:after="160" w:line="259" w:lineRule="auto"/>
                  <w:jc w:val="center"/>
                </w:pPr>
              </w:pPrChange>
            </w:pPr>
            <w:r w:rsidRPr="007E5187">
              <w:rPr>
                <w:rFonts w:ascii="Segoe UI" w:hAnsi="Segoe UI" w:cs="Segoe UI"/>
                <w:sz w:val="20"/>
                <w:szCs w:val="20"/>
              </w:rPr>
              <w:t>žadatel/příjemce podpory</w:t>
            </w:r>
            <w:del w:id="224" w:author="Švecova Jitka" w:date="2025-11-03T14:36:00Z" w16du:dateUtc="2025-11-03T13:36:00Z">
              <w:r w:rsidRPr="007E5187" w:rsidDel="000E18FA">
                <w:rPr>
                  <w:rFonts w:ascii="Segoe UI" w:hAnsi="Segoe UI" w:cs="Segoe UI"/>
                  <w:sz w:val="20"/>
                  <w:szCs w:val="20"/>
                </w:rPr>
                <w:delText xml:space="preserve"> OPŽP</w:delText>
              </w:r>
            </w:del>
          </w:p>
        </w:tc>
      </w:tr>
    </w:tbl>
    <w:p w14:paraId="57EF3C5A" w14:textId="77777777" w:rsidR="00687122" w:rsidRPr="007E5187" w:rsidRDefault="00687122">
      <w:pPr>
        <w:spacing w:after="0"/>
        <w:jc w:val="both"/>
        <w:rPr>
          <w:rFonts w:ascii="Segoe UI" w:hAnsi="Segoe UI" w:cs="Segoe UI"/>
          <w:sz w:val="20"/>
          <w:szCs w:val="20"/>
        </w:rPr>
        <w:pPrChange w:id="225" w:author="Švecova Jitka" w:date="2025-11-06T14:55:00Z" w16du:dateUtc="2025-11-06T13:55:00Z">
          <w:pPr>
            <w:jc w:val="both"/>
          </w:pPr>
        </w:pPrChange>
      </w:pPr>
    </w:p>
    <w:sectPr w:rsidR="00687122" w:rsidRPr="007E5187" w:rsidSect="007776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418" w:bottom="1134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D0E30" w14:textId="77777777" w:rsidR="00BE32DD" w:rsidRDefault="00BE32DD" w:rsidP="00687122">
      <w:pPr>
        <w:spacing w:after="0" w:line="240" w:lineRule="auto"/>
      </w:pPr>
      <w:r>
        <w:separator/>
      </w:r>
    </w:p>
  </w:endnote>
  <w:endnote w:type="continuationSeparator" w:id="0">
    <w:p w14:paraId="6631703D" w14:textId="77777777" w:rsidR="00BE32DD" w:rsidRDefault="00BE32DD" w:rsidP="00687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E0885" w14:textId="1D1DFC83" w:rsidR="00ED6FCA" w:rsidRDefault="00ED6FCA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226CEBA2" wp14:editId="3BEF9B0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98525" cy="357505"/>
              <wp:effectExtent l="0" t="0" r="15875" b="0"/>
              <wp:wrapNone/>
              <wp:docPr id="2104802942" name="Textové pole 2" descr="Interní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85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2E1586" w14:textId="72FC839A" w:rsidR="00ED6FCA" w:rsidRPr="00ED6FCA" w:rsidRDefault="00ED6FCA" w:rsidP="00ED6FC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ED6FC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Interní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6CEBA2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Interní informace" style="position:absolute;margin-left:0;margin-top:0;width:70.75pt;height:28.15pt;z-index:251658241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" filled="f" stroked="f">
              <v:textbox style="mso-fit-shape-to-text:t" inset="0,0,0,15pt">
                <w:txbxContent>
                  <w:p w14:paraId="302E1586" w14:textId="72FC839A" w:rsidR="00ED6FCA" w:rsidRPr="00ED6FCA" w:rsidRDefault="00ED6FCA" w:rsidP="00ED6FC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ED6FCA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Interní informace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B0455" w14:textId="3198455F" w:rsidR="00CD42E6" w:rsidRPr="007E5187" w:rsidRDefault="00ED6FCA" w:rsidP="007E5187">
    <w:pPr>
      <w:pStyle w:val="Zpat"/>
      <w:jc w:val="right"/>
      <w:rPr>
        <w:rFonts w:ascii="Segoe UI" w:hAnsi="Segoe UI" w:cs="Segoe UI"/>
        <w:sz w:val="20"/>
        <w:szCs w:val="20"/>
      </w:rPr>
    </w:pPr>
    <w:r>
      <w:rPr>
        <w:rFonts w:ascii="Segoe UI" w:hAnsi="Segoe UI" w:cs="Segoe UI"/>
        <w:noProof/>
        <w:sz w:val="20"/>
        <w:szCs w:val="20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9AA0E07" wp14:editId="786C58A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98525" cy="357505"/>
              <wp:effectExtent l="0" t="0" r="15875" b="0"/>
              <wp:wrapNone/>
              <wp:docPr id="1861181085" name="Textové pole 3" descr="Interní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85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AA6BD3" w14:textId="52CB29A9" w:rsidR="00ED6FCA" w:rsidRPr="00ED6FCA" w:rsidRDefault="00ED6FCA" w:rsidP="00ED6FC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del w:id="226" w:author="Švecova Jitka" w:date="2025-11-07T09:13:00Z" w16du:dateUtc="2025-11-07T08:13:00Z">
                            <w:r w:rsidRPr="00ED6FCA" w:rsidDel="00121724">
                              <w:rPr>
                                <w:rFonts w:ascii="Calibri" w:eastAsia="Calibri" w:hAnsi="Calibri" w:cs="Calibri"/>
                                <w:noProof/>
                                <w:color w:val="008000"/>
                                <w:sz w:val="20"/>
                                <w:szCs w:val="20"/>
                              </w:rPr>
                              <w:delText>Interní informace</w:delText>
                            </w:r>
                          </w:del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AA0E07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Interní informace" style="position:absolute;left:0;text-align:left;margin-left:0;margin-top:0;width:70.75pt;height:28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" filled="f" stroked="f">
              <v:textbox style="mso-fit-shape-to-text:t" inset="0,0,0,15pt">
                <w:txbxContent>
                  <w:p w14:paraId="31AA6BD3" w14:textId="52CB29A9" w:rsidR="00ED6FCA" w:rsidRPr="00ED6FCA" w:rsidRDefault="00ED6FCA" w:rsidP="00ED6FC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del w:id="227" w:author="Švecova Jitka" w:date="2025-11-07T09:13:00Z" w16du:dateUtc="2025-11-07T08:13:00Z">
                      <w:r w:rsidRPr="00ED6FCA" w:rsidDel="00121724">
                        <w:rPr>
                          <w:rFonts w:ascii="Calibri" w:eastAsia="Calibri" w:hAnsi="Calibri" w:cs="Calibri"/>
                          <w:noProof/>
                          <w:color w:val="008000"/>
                          <w:sz w:val="20"/>
                          <w:szCs w:val="20"/>
                        </w:rPr>
                        <w:delText>Interní informace</w:delText>
                      </w:r>
                    </w:del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Fonts w:ascii="Segoe UI" w:hAnsi="Segoe UI" w:cs="Segoe UI"/>
          <w:sz w:val="20"/>
          <w:szCs w:val="20"/>
        </w:rPr>
        <w:id w:val="-1315634573"/>
        <w:docPartObj>
          <w:docPartGallery w:val="Page Numbers (Bottom of Page)"/>
          <w:docPartUnique/>
        </w:docPartObj>
      </w:sdtPr>
      <w:sdtEndPr/>
      <w:sdtContent>
        <w:r w:rsidR="007E5187"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="007E5187" w:rsidRPr="00F41FE4">
          <w:rPr>
            <w:rFonts w:ascii="Segoe UI" w:hAnsi="Segoe UI" w:cs="Segoe UI"/>
            <w:sz w:val="16"/>
            <w:szCs w:val="20"/>
          </w:rPr>
          <w:instrText>PAGE   \* MERGEFORMAT</w:instrText>
        </w:r>
        <w:r w:rsidR="007E5187" w:rsidRPr="00F41FE4">
          <w:rPr>
            <w:rFonts w:ascii="Segoe UI" w:hAnsi="Segoe UI" w:cs="Segoe UI"/>
            <w:sz w:val="16"/>
            <w:szCs w:val="20"/>
          </w:rPr>
          <w:fldChar w:fldCharType="separate"/>
        </w:r>
        <w:r w:rsidR="007E5187">
          <w:rPr>
            <w:rFonts w:ascii="Segoe UI" w:hAnsi="Segoe UI" w:cs="Segoe UI"/>
            <w:sz w:val="16"/>
            <w:szCs w:val="20"/>
          </w:rPr>
          <w:t>1</w:t>
        </w:r>
        <w:r w:rsidR="007E5187" w:rsidRPr="00F41FE4">
          <w:rPr>
            <w:rFonts w:ascii="Segoe UI" w:hAnsi="Segoe UI" w:cs="Segoe UI"/>
            <w:sz w:val="16"/>
            <w:szCs w:val="20"/>
          </w:rPr>
          <w:fldChar w:fldCharType="end"/>
        </w:r>
        <w:r w:rsidR="007E5187" w:rsidRPr="00F41FE4">
          <w:rPr>
            <w:rFonts w:ascii="Segoe UI" w:hAnsi="Segoe UI" w:cs="Segoe UI"/>
            <w:sz w:val="16"/>
            <w:szCs w:val="20"/>
          </w:rPr>
          <w:t>/</w:t>
        </w:r>
        <w:r w:rsidR="007E5187"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="007E5187" w:rsidRPr="00F41FE4">
          <w:rPr>
            <w:rFonts w:ascii="Segoe UI" w:hAnsi="Segoe UI" w:cs="Segoe UI"/>
            <w:sz w:val="16"/>
            <w:szCs w:val="20"/>
          </w:rPr>
          <w:instrText xml:space="preserve"> NUMPAGES   \* MERGEFORMAT </w:instrText>
        </w:r>
        <w:r w:rsidR="007E5187" w:rsidRPr="00F41FE4">
          <w:rPr>
            <w:rFonts w:ascii="Segoe UI" w:hAnsi="Segoe UI" w:cs="Segoe UI"/>
            <w:sz w:val="16"/>
            <w:szCs w:val="20"/>
          </w:rPr>
          <w:fldChar w:fldCharType="separate"/>
        </w:r>
        <w:r w:rsidR="007E5187">
          <w:rPr>
            <w:rFonts w:ascii="Segoe UI" w:hAnsi="Segoe UI" w:cs="Segoe UI"/>
            <w:sz w:val="16"/>
            <w:szCs w:val="20"/>
          </w:rPr>
          <w:t>2</w:t>
        </w:r>
        <w:r w:rsidR="007E5187" w:rsidRPr="00F41FE4">
          <w:rPr>
            <w:rFonts w:ascii="Segoe UI" w:hAnsi="Segoe UI" w:cs="Segoe UI"/>
            <w:sz w:val="16"/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20492" w14:textId="26C203B4" w:rsidR="00ED6FCA" w:rsidRDefault="00ED6FCA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7C14D9BE" wp14:editId="5C2EAC4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98525" cy="357505"/>
              <wp:effectExtent l="0" t="0" r="15875" b="0"/>
              <wp:wrapNone/>
              <wp:docPr id="1985159928" name="Textové pole 1" descr="Interní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85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A5B9E3" w14:textId="6ED90477" w:rsidR="00ED6FCA" w:rsidRPr="00ED6FCA" w:rsidRDefault="00ED6FCA" w:rsidP="00ED6FC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ED6FC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Interní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14D9BE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Interní informace" style="position:absolute;margin-left:0;margin-top:0;width:70.75pt;height:28.15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" filled="f" stroked="f">
              <v:textbox style="mso-fit-shape-to-text:t" inset="0,0,0,15pt">
                <w:txbxContent>
                  <w:p w14:paraId="16A5B9E3" w14:textId="6ED90477" w:rsidR="00ED6FCA" w:rsidRPr="00ED6FCA" w:rsidRDefault="00ED6FCA" w:rsidP="00ED6FC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ED6FCA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Interní informace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1B074" w14:textId="77777777" w:rsidR="00BE32DD" w:rsidRDefault="00BE32DD" w:rsidP="00687122">
      <w:pPr>
        <w:spacing w:after="0" w:line="240" w:lineRule="auto"/>
      </w:pPr>
      <w:r>
        <w:separator/>
      </w:r>
    </w:p>
  </w:footnote>
  <w:footnote w:type="continuationSeparator" w:id="0">
    <w:p w14:paraId="05FAC371" w14:textId="77777777" w:rsidR="00BE32DD" w:rsidRDefault="00BE32DD" w:rsidP="00687122">
      <w:pPr>
        <w:spacing w:after="0" w:line="240" w:lineRule="auto"/>
      </w:pPr>
      <w:r>
        <w:continuationSeparator/>
      </w:r>
    </w:p>
  </w:footnote>
  <w:footnote w:id="1">
    <w:p w14:paraId="15294C95" w14:textId="41D2C8D5" w:rsidR="00712012" w:rsidRPr="006C7194" w:rsidDel="00257961" w:rsidRDefault="00712012">
      <w:pPr>
        <w:pStyle w:val="Textpoznpodarou"/>
        <w:jc w:val="both"/>
        <w:rPr>
          <w:del w:id="11" w:author="Švecova Jitka" w:date="2025-11-07T08:26:00Z" w16du:dateUtc="2025-11-07T07:26:00Z"/>
          <w:rFonts w:ascii="Segoe UI" w:hAnsi="Segoe UI" w:cs="Segoe UI"/>
          <w:sz w:val="16"/>
          <w:szCs w:val="16"/>
        </w:rPr>
        <w:pPrChange w:id="12" w:author="Švecova Jitka" w:date="2025-11-06T14:52:00Z" w16du:dateUtc="2025-11-06T13:52:00Z">
          <w:pPr>
            <w:pStyle w:val="Textpoznpodarou"/>
          </w:pPr>
        </w:pPrChange>
      </w:pPr>
      <w:del w:id="13" w:author="Švecova Jitka" w:date="2025-11-07T08:26:00Z" w16du:dateUtc="2025-11-07T07:26:00Z">
        <w:r w:rsidRPr="006C7194" w:rsidDel="00257961">
          <w:rPr>
            <w:rStyle w:val="Znakapoznpodarou"/>
            <w:rFonts w:ascii="Segoe UI" w:hAnsi="Segoe UI" w:cs="Segoe UI"/>
            <w:sz w:val="16"/>
            <w:szCs w:val="16"/>
          </w:rPr>
          <w:footnoteRef/>
        </w:r>
        <w:r w:rsidRPr="006C7194" w:rsidDel="00257961">
          <w:rPr>
            <w:rFonts w:ascii="Segoe UI" w:hAnsi="Segoe UI" w:cs="Segoe UI"/>
            <w:sz w:val="16"/>
            <w:szCs w:val="16"/>
          </w:rPr>
          <w:delText xml:space="preserve"> </w:delText>
        </w:r>
      </w:del>
      <w:ins w:id="14" w:author="Fronček Szabová Laura" w:date="2025-11-04T14:37:00Z">
        <w:del w:id="15" w:author="Švecova Jitka" w:date="2025-11-07T08:26:00Z" w16du:dateUtc="2025-11-07T07:26:00Z">
          <w:r w:rsidR="008C1E64" w:rsidRPr="008C1E64" w:rsidDel="00257961">
            <w:rPr>
              <w:rFonts w:ascii="Segoe UI" w:hAnsi="Segoe UI" w:cs="Segoe UI"/>
              <w:sz w:val="16"/>
              <w:szCs w:val="16"/>
            </w:rPr>
            <w:delText> Hlavní činností přidruženého podniku je poskytování služeb, dodávek nebo stavebních prací skupině působící v tzv. relevantních odvětvích, jejíž je součástí, a nikoli jejich nabízení na trhu.</w:delText>
          </w:r>
        </w:del>
      </w:ins>
      <w:del w:id="16" w:author="Švecova Jitka" w:date="2025-11-07T08:26:00Z" w16du:dateUtc="2025-11-07T07:26:00Z">
        <w:r w:rsidR="00566B7E" w:rsidDel="00257961">
          <w:rPr>
            <w:rFonts w:ascii="Segoe UI" w:hAnsi="Segoe UI" w:cs="Segoe UI"/>
            <w:sz w:val="16"/>
            <w:szCs w:val="16"/>
          </w:rPr>
          <w:delText>Hlavní činností přidruženého podniku je poskytování takových stavebních prací</w:delText>
        </w:r>
        <w:r w:rsidR="001775CD" w:rsidDel="00257961">
          <w:rPr>
            <w:rFonts w:ascii="Segoe UI" w:hAnsi="Segoe UI" w:cs="Segoe UI"/>
            <w:sz w:val="16"/>
            <w:szCs w:val="16"/>
          </w:rPr>
          <w:delText>, dodávek</w:delText>
        </w:r>
        <w:r w:rsidR="00566B7E" w:rsidDel="00257961">
          <w:rPr>
            <w:rFonts w:ascii="Segoe UI" w:hAnsi="Segoe UI" w:cs="Segoe UI"/>
            <w:sz w:val="16"/>
            <w:szCs w:val="16"/>
          </w:rPr>
          <w:delText xml:space="preserve"> či služeb ve skupině, jejíž je součástí, a</w:delText>
        </w:r>
        <w:r w:rsidR="000905D6" w:rsidDel="00257961">
          <w:rPr>
            <w:rFonts w:ascii="Segoe UI" w:hAnsi="Segoe UI" w:cs="Segoe UI"/>
            <w:sz w:val="16"/>
            <w:szCs w:val="16"/>
          </w:rPr>
          <w:delText> </w:delText>
        </w:r>
        <w:r w:rsidR="00566B7E" w:rsidDel="00257961">
          <w:rPr>
            <w:rFonts w:ascii="Segoe UI" w:hAnsi="Segoe UI" w:cs="Segoe UI"/>
            <w:sz w:val="16"/>
            <w:szCs w:val="16"/>
          </w:rPr>
          <w:delText>nikoliv jejich nabízení na trhu.</w:delText>
        </w:r>
      </w:del>
    </w:p>
  </w:footnote>
  <w:footnote w:id="2">
    <w:p w14:paraId="207A14C3" w14:textId="77777777" w:rsidR="00310EC9" w:rsidRDefault="00310EC9">
      <w:pPr>
        <w:pStyle w:val="Textpoznpodarou"/>
        <w:jc w:val="both"/>
        <w:rPr>
          <w:ins w:id="188" w:author="Švecova Jitka" w:date="2025-11-06T14:47:00Z" w16du:dateUtc="2025-11-06T13:47:00Z"/>
        </w:rPr>
        <w:pPrChange w:id="189" w:author="Švecova Jitka" w:date="2025-11-06T14:52:00Z" w16du:dateUtc="2025-11-06T13:52:00Z">
          <w:pPr>
            <w:pStyle w:val="Textpoznpodarou"/>
          </w:pPr>
        </w:pPrChange>
      </w:pPr>
      <w:ins w:id="190" w:author="Švecova Jitka" w:date="2025-11-06T14:47:00Z" w16du:dateUtc="2025-11-06T13:47:00Z">
        <w:r>
          <w:rPr>
            <w:rStyle w:val="Znakapoznpodarou"/>
          </w:rPr>
          <w:footnoteRef/>
        </w:r>
        <w:r>
          <w:t xml:space="preserve"> </w:t>
        </w:r>
        <w:r w:rsidRPr="00D23572">
          <w:rPr>
            <w:rFonts w:ascii="Segoe UI" w:hAnsi="Segoe UI" w:cs="Segoe UI"/>
            <w:sz w:val="16"/>
            <w:szCs w:val="16"/>
          </w:rPr>
          <w:t>Žadatel/příjemce je zároveň povinen předložit poskytovateli podpory kalkulaci nákladů, z níž bude zřejmé, že cena sjednaná neobsahuje žádný zisk (ziskovou marži).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12469" w14:textId="77777777" w:rsidR="00121724" w:rsidRDefault="0012172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EA1B3" w14:textId="1E658774" w:rsidR="00937F0D" w:rsidRDefault="007E5187">
    <w:pPr>
      <w:pStyle w:val="Zhlav"/>
    </w:pPr>
    <w:r>
      <w:rPr>
        <w:noProof/>
        <w:lang w:eastAsia="cs-CZ"/>
      </w:rPr>
      <w:drawing>
        <wp:inline distT="0" distB="0" distL="0" distR="0" wp14:anchorId="380A4196" wp14:editId="36163DE8">
          <wp:extent cx="5759450" cy="420912"/>
          <wp:effectExtent l="0" t="0" r="0" b="0"/>
          <wp:docPr id="1919171290" name="Obrázek 1919171290" descr="C:\Users\lfrublingova\AppData\Local\Microsoft\Windows\INetCache\Content.Word\OPZP 2021_form_zahlav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1" descr="C:\Users\lfrublingova\AppData\Local\Microsoft\Windows\INetCache\Content.Word\OPZP 2021_form_zahlavi.jp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759450" cy="4209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1E0621" w14:textId="77777777" w:rsidR="00937F0D" w:rsidRDefault="00937F0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B83EE" w14:textId="77777777" w:rsidR="00651DC3" w:rsidRDefault="00651DC3">
    <w:pPr>
      <w:pStyle w:val="Zhlav"/>
    </w:pPr>
    <w:r w:rsidRPr="00EE4590">
      <w:rPr>
        <w:rFonts w:ascii="Segoe UI" w:hAnsi="Segoe UI" w:cs="Segoe UI"/>
        <w:noProof/>
        <w:sz w:val="20"/>
        <w:lang w:eastAsia="cs-CZ"/>
      </w:rPr>
      <w:drawing>
        <wp:inline distT="0" distB="0" distL="0" distR="0" wp14:anchorId="71D8B619" wp14:editId="21CECA08">
          <wp:extent cx="5759450" cy="63224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22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D5499"/>
    <w:multiLevelType w:val="hybridMultilevel"/>
    <w:tmpl w:val="5C2438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2F27"/>
    <w:multiLevelType w:val="hybridMultilevel"/>
    <w:tmpl w:val="340047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15F2C"/>
    <w:multiLevelType w:val="hybridMultilevel"/>
    <w:tmpl w:val="7E5028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12228B"/>
    <w:multiLevelType w:val="hybridMultilevel"/>
    <w:tmpl w:val="6636A4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649212">
    <w:abstractNumId w:val="1"/>
  </w:num>
  <w:num w:numId="2" w16cid:durableId="1649280255">
    <w:abstractNumId w:val="3"/>
  </w:num>
  <w:num w:numId="3" w16cid:durableId="904491192">
    <w:abstractNumId w:val="0"/>
  </w:num>
  <w:num w:numId="4" w16cid:durableId="349256091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Švecova Jitka">
    <w15:presenceInfo w15:providerId="AD" w15:userId="S::jsvecova@sfzp.cz::77a5001b-ed55-4fba-8c30-a6d6c5a8726c"/>
  </w15:person>
  <w15:person w15:author="Fronček Szabová Laura">
    <w15:presenceInfo w15:providerId="AD" w15:userId="S::Laura.Froncek.Szabova@nakit.cz::8e71e2a5-12f2-4de5-a512-8886a30bbcb8"/>
  </w15:person>
  <w15:person w15:author="Vlastislav Sýkora">
    <w15:presenceInfo w15:providerId="None" w15:userId="Vlastislav Sýko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122"/>
    <w:rsid w:val="00001DF3"/>
    <w:rsid w:val="00040143"/>
    <w:rsid w:val="00054AD5"/>
    <w:rsid w:val="000551B2"/>
    <w:rsid w:val="00055ECB"/>
    <w:rsid w:val="000905D6"/>
    <w:rsid w:val="000E18FA"/>
    <w:rsid w:val="000E1F53"/>
    <w:rsid w:val="000F2C65"/>
    <w:rsid w:val="00121724"/>
    <w:rsid w:val="001501AC"/>
    <w:rsid w:val="001775CD"/>
    <w:rsid w:val="00185024"/>
    <w:rsid w:val="00191BBC"/>
    <w:rsid w:val="001C341E"/>
    <w:rsid w:val="00200BC6"/>
    <w:rsid w:val="0021685D"/>
    <w:rsid w:val="00226EAD"/>
    <w:rsid w:val="00243FD0"/>
    <w:rsid w:val="00250E1B"/>
    <w:rsid w:val="00257961"/>
    <w:rsid w:val="00294AC2"/>
    <w:rsid w:val="002E6C7C"/>
    <w:rsid w:val="0030288B"/>
    <w:rsid w:val="00310EC9"/>
    <w:rsid w:val="003353AC"/>
    <w:rsid w:val="0036763C"/>
    <w:rsid w:val="00390356"/>
    <w:rsid w:val="003A020A"/>
    <w:rsid w:val="003B7C16"/>
    <w:rsid w:val="00402A5C"/>
    <w:rsid w:val="004352A2"/>
    <w:rsid w:val="00444021"/>
    <w:rsid w:val="0045725A"/>
    <w:rsid w:val="00475E86"/>
    <w:rsid w:val="00485766"/>
    <w:rsid w:val="004A1C70"/>
    <w:rsid w:val="004C1AB6"/>
    <w:rsid w:val="004D265A"/>
    <w:rsid w:val="004E1E0B"/>
    <w:rsid w:val="005052C6"/>
    <w:rsid w:val="00515D1E"/>
    <w:rsid w:val="005303A6"/>
    <w:rsid w:val="00530988"/>
    <w:rsid w:val="00535025"/>
    <w:rsid w:val="00541107"/>
    <w:rsid w:val="00544A7E"/>
    <w:rsid w:val="00544E2E"/>
    <w:rsid w:val="00566B7E"/>
    <w:rsid w:val="005716EA"/>
    <w:rsid w:val="00576735"/>
    <w:rsid w:val="005B0FE3"/>
    <w:rsid w:val="005D3B29"/>
    <w:rsid w:val="005D7094"/>
    <w:rsid w:val="005E7694"/>
    <w:rsid w:val="005F5A4E"/>
    <w:rsid w:val="00604EC9"/>
    <w:rsid w:val="00633947"/>
    <w:rsid w:val="00651DC3"/>
    <w:rsid w:val="00654353"/>
    <w:rsid w:val="00657E5A"/>
    <w:rsid w:val="00671236"/>
    <w:rsid w:val="00687122"/>
    <w:rsid w:val="00697A3F"/>
    <w:rsid w:val="006A2CF1"/>
    <w:rsid w:val="006C7194"/>
    <w:rsid w:val="006D18A6"/>
    <w:rsid w:val="00712012"/>
    <w:rsid w:val="0071701E"/>
    <w:rsid w:val="0073478F"/>
    <w:rsid w:val="00746618"/>
    <w:rsid w:val="007533CC"/>
    <w:rsid w:val="00760FB1"/>
    <w:rsid w:val="00771A38"/>
    <w:rsid w:val="007769BD"/>
    <w:rsid w:val="0077760C"/>
    <w:rsid w:val="007827F5"/>
    <w:rsid w:val="007C3C0A"/>
    <w:rsid w:val="007D2F34"/>
    <w:rsid w:val="007E000E"/>
    <w:rsid w:val="007E3DB5"/>
    <w:rsid w:val="007E5187"/>
    <w:rsid w:val="00811944"/>
    <w:rsid w:val="0084129D"/>
    <w:rsid w:val="008A2150"/>
    <w:rsid w:val="008A6444"/>
    <w:rsid w:val="008B70A4"/>
    <w:rsid w:val="008C1E64"/>
    <w:rsid w:val="008C5CB2"/>
    <w:rsid w:val="008D3E1C"/>
    <w:rsid w:val="00913FCB"/>
    <w:rsid w:val="00917BCC"/>
    <w:rsid w:val="00934144"/>
    <w:rsid w:val="00937F0D"/>
    <w:rsid w:val="00940BCF"/>
    <w:rsid w:val="009B217B"/>
    <w:rsid w:val="009C2F89"/>
    <w:rsid w:val="009D237F"/>
    <w:rsid w:val="009D4C80"/>
    <w:rsid w:val="00A3547A"/>
    <w:rsid w:val="00A41003"/>
    <w:rsid w:val="00A77CD6"/>
    <w:rsid w:val="00A8305F"/>
    <w:rsid w:val="00AC0CDA"/>
    <w:rsid w:val="00AC76EF"/>
    <w:rsid w:val="00AE38C3"/>
    <w:rsid w:val="00AE5B00"/>
    <w:rsid w:val="00B0069E"/>
    <w:rsid w:val="00B1260D"/>
    <w:rsid w:val="00B25E11"/>
    <w:rsid w:val="00B34980"/>
    <w:rsid w:val="00B51163"/>
    <w:rsid w:val="00B56D46"/>
    <w:rsid w:val="00B81FC6"/>
    <w:rsid w:val="00B955FF"/>
    <w:rsid w:val="00BA2492"/>
    <w:rsid w:val="00BD3F20"/>
    <w:rsid w:val="00BE2682"/>
    <w:rsid w:val="00BE32DD"/>
    <w:rsid w:val="00C06AC7"/>
    <w:rsid w:val="00C17F8B"/>
    <w:rsid w:val="00C22EE2"/>
    <w:rsid w:val="00C50CB0"/>
    <w:rsid w:val="00C76A85"/>
    <w:rsid w:val="00CD42E6"/>
    <w:rsid w:val="00D03D7E"/>
    <w:rsid w:val="00D10368"/>
    <w:rsid w:val="00D15EF1"/>
    <w:rsid w:val="00D30F2C"/>
    <w:rsid w:val="00D41E77"/>
    <w:rsid w:val="00D94772"/>
    <w:rsid w:val="00DB469C"/>
    <w:rsid w:val="00DC4502"/>
    <w:rsid w:val="00DC545F"/>
    <w:rsid w:val="00E17EA0"/>
    <w:rsid w:val="00E47744"/>
    <w:rsid w:val="00E570A0"/>
    <w:rsid w:val="00E813AA"/>
    <w:rsid w:val="00E90F94"/>
    <w:rsid w:val="00EC3361"/>
    <w:rsid w:val="00ED6FCA"/>
    <w:rsid w:val="00F11B94"/>
    <w:rsid w:val="00F46B51"/>
    <w:rsid w:val="00F578BC"/>
    <w:rsid w:val="00F819A9"/>
    <w:rsid w:val="00FE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FC0F1"/>
  <w15:chartTrackingRefBased/>
  <w15:docId w15:val="{228985F7-2D49-4B71-9159-F62FBC6E4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87122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8712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8712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87122"/>
    <w:rPr>
      <w:vertAlign w:val="superscript"/>
    </w:rPr>
  </w:style>
  <w:style w:type="table" w:styleId="Mkatabulky">
    <w:name w:val="Table Grid"/>
    <w:basedOn w:val="Normlntabulka"/>
    <w:uiPriority w:val="39"/>
    <w:rsid w:val="00D94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2E6"/>
  </w:style>
  <w:style w:type="paragraph" w:styleId="Zpat">
    <w:name w:val="footer"/>
    <w:basedOn w:val="Normln"/>
    <w:link w:val="Zpat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2E6"/>
  </w:style>
  <w:style w:type="paragraph" w:styleId="Revize">
    <w:name w:val="Revision"/>
    <w:hidden/>
    <w:uiPriority w:val="99"/>
    <w:semiHidden/>
    <w:rsid w:val="00B51163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DB4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B469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B469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B46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B469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1F5743DFFAAD46B42B69C2C6A4AEF6" ma:contentTypeVersion="8" ma:contentTypeDescription="Vytvoří nový dokument" ma:contentTypeScope="" ma:versionID="47644c8d0c28361686eaefb967df8e9d">
  <xsd:schema xmlns:xsd="http://www.w3.org/2001/XMLSchema" xmlns:xs="http://www.w3.org/2001/XMLSchema" xmlns:p="http://schemas.microsoft.com/office/2006/metadata/properties" xmlns:ns2="42cb3508-7c8b-48d4-827c-1760d803a4f0" xmlns:ns3="572540a6-3777-4312-a0d1-abd6261c02e7" targetNamespace="http://schemas.microsoft.com/office/2006/metadata/properties" ma:root="true" ma:fieldsID="436bf4c45ab3556fa9f1e4d6b0677af9" ns2:_="" ns3:_="">
    <xsd:import namespace="42cb3508-7c8b-48d4-827c-1760d803a4f0"/>
    <xsd:import namespace="572540a6-3777-4312-a0d1-abd6261c02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Aktu_x00e1_ln_x00e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cb3508-7c8b-48d4-827c-1760d803a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Aktu_x00e1_ln_x00ed_" ma:index="15" nillable="true" ma:displayName="Verze dokumentu" ma:description="Popisuje aktuálnost verze" ma:format="Dropdown" ma:internalName="Aktu_x00e1_ln_x00ed_">
      <xsd:simpleType>
        <xsd:union memberTypes="dms:Text">
          <xsd:simpleType>
            <xsd:restriction base="dms:Choice">
              <xsd:enumeration value="Aktuální verze"/>
              <xsd:enumeration value="Aktuální revizní verze"/>
              <xsd:enumeration value="Revizní verze"/>
              <xsd:enumeration value="Starší verze"/>
              <xsd:enumeration value="Publikovaná verze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2540a6-3777-4312-a0d1-abd6261c02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u_x00e1_ln_x00ed_ xmlns="42cb3508-7c8b-48d4-827c-1760d803a4f0" xsi:nil="true"/>
  </documentManagement>
</p:properties>
</file>

<file path=customXml/itemProps1.xml><?xml version="1.0" encoding="utf-8"?>
<ds:datastoreItem xmlns:ds="http://schemas.openxmlformats.org/officeDocument/2006/customXml" ds:itemID="{07AA0D7E-76F6-4D76-8556-0B4561AA32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FED24A-AD2B-4332-A1ED-86AAF79FD9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cb3508-7c8b-48d4-827c-1760d803a4f0"/>
    <ds:schemaRef ds:uri="572540a6-3777-4312-a0d1-abd6261c02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940DC1-BCAE-4D12-87D8-F2D80C5495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0F873C-DC07-407E-9AC3-0371B320AF0C}">
  <ds:schemaRefs>
    <ds:schemaRef ds:uri="http://schemas.microsoft.com/office/2006/metadata/properties"/>
    <ds:schemaRef ds:uri="http://schemas.microsoft.com/office/infopath/2007/PartnerControls"/>
    <ds:schemaRef ds:uri="42cb3508-7c8b-48d4-827c-1760d803a4f0"/>
  </ds:schemaRefs>
</ds:datastoreItem>
</file>

<file path=docMetadata/LabelInfo.xml><?xml version="1.0" encoding="utf-8"?>
<clbl:labelList xmlns:clbl="http://schemas.microsoft.com/office/2020/mipLabelMetadata">
  <clbl:label id="{9cc168b4-0267-4bd6-8e85-481e0b7f64cb}" enabled="1" method="Standard" siteId="{1db41d6f-1f37-46db-bd3e-c483abb8105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569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Roubinek Jan</dc:creator>
  <cp:keywords/>
  <dc:description/>
  <cp:lastModifiedBy>Vlastislav Sýkora</cp:lastModifiedBy>
  <cp:revision>51</cp:revision>
  <dcterms:created xsi:type="dcterms:W3CDTF">2025-11-03T13:33:00Z</dcterms:created>
  <dcterms:modified xsi:type="dcterms:W3CDTF">2025-11-07T20:26:00Z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0x0101004B1F5743DFFAAD46B42B69C2C6A4AEF6</vt:lpwstr>
  </property>
  <property fmtid="{D5CDD505-2E9C-101B-9397-08002B2CF9AE}" pid="3" name="ClassificationContentMarkingFooterShapeIds">
    <vt:lpwstr>765322f8,7d74be7e,6eef5e9d</vt:lpwstr>
  </property>
  <property fmtid="{D5CDD505-2E9C-101B-9397-08002B2CF9AE}" pid="4" name="ClassificationContentMarkingFooterFontProps">
    <vt:lpwstr>#008000,10,Calibri</vt:lpwstr>
  </property>
  <property fmtid="{D5CDD505-2E9C-101B-9397-08002B2CF9AE}" pid="5" name="ClassificationContentMarkingFooterText">
    <vt:lpwstr>Interní informace</vt:lpwstr>
  </property>
</Properties>
</file>